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AB2A5" w14:textId="270DA4FE" w:rsidR="00C023BF" w:rsidRPr="00C023BF" w:rsidRDefault="00C023BF" w:rsidP="00C023BF">
      <w:pPr>
        <w:ind w:left="1890" w:hanging="1890"/>
        <w:rPr>
          <w:rFonts w:ascii="Verdana" w:hAnsi="Verdana"/>
          <w:color w:val="00B050"/>
          <w:sz w:val="28"/>
          <w:szCs w:val="28"/>
        </w:rPr>
      </w:pPr>
      <w:r>
        <w:rPr>
          <w:rFonts w:ascii="Verdana" w:hAnsi="Verdana"/>
          <w:sz w:val="28"/>
        </w:rPr>
        <w:t>Lección 1.2.5 Habilidades de formación - Comunicación verbal/no verbal</w:t>
      </w:r>
    </w:p>
    <w:p w14:paraId="0A3DD02D" w14:textId="77777777" w:rsidR="00D82C18" w:rsidRPr="00D82C18" w:rsidRDefault="00D82C18">
      <w:pPr>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5703B7" w:rsidRPr="00D82C18" w14:paraId="58A3485E" w14:textId="77777777" w:rsidTr="00CB3026">
        <w:trPr>
          <w:trHeight w:val="872"/>
        </w:trPr>
        <w:tc>
          <w:tcPr>
            <w:tcW w:w="6326" w:type="dxa"/>
            <w:gridSpan w:val="2"/>
            <w:shd w:val="clear" w:color="auto" w:fill="DEEAF6" w:themeFill="accent5" w:themeFillTint="33"/>
            <w:vAlign w:val="center"/>
          </w:tcPr>
          <w:p w14:paraId="0067FF35" w14:textId="356073F9" w:rsidR="00D82C18" w:rsidRPr="00D82C18" w:rsidRDefault="00D82C18" w:rsidP="00C023BF">
            <w:pPr>
              <w:ind w:left="1510" w:hanging="1510"/>
              <w:rPr>
                <w:rFonts w:ascii="Verdana" w:hAnsi="Verdana"/>
                <w:sz w:val="22"/>
                <w:szCs w:val="22"/>
              </w:rPr>
            </w:pPr>
            <w:r>
              <w:rPr>
                <w:rFonts w:ascii="Verdana" w:hAnsi="Verdana"/>
                <w:sz w:val="22"/>
              </w:rPr>
              <w:t>Lección 1.2.5 Habilidades de formación - Comunicación verbal/no verbal</w:t>
            </w:r>
          </w:p>
        </w:tc>
        <w:tc>
          <w:tcPr>
            <w:tcW w:w="2684" w:type="dxa"/>
            <w:shd w:val="clear" w:color="auto" w:fill="DEEAF6" w:themeFill="accent5" w:themeFillTint="33"/>
            <w:vAlign w:val="center"/>
          </w:tcPr>
          <w:p w14:paraId="30B631DA" w14:textId="1417031C" w:rsidR="00D82C18" w:rsidRPr="00D82C18" w:rsidRDefault="00D82C18" w:rsidP="00C023BF">
            <w:pPr>
              <w:rPr>
                <w:rFonts w:ascii="Verdana" w:hAnsi="Verdana"/>
                <w:sz w:val="22"/>
                <w:szCs w:val="22"/>
              </w:rPr>
            </w:pPr>
            <w:r>
              <w:rPr>
                <w:rFonts w:ascii="Verdana" w:hAnsi="Verdana"/>
                <w:sz w:val="22"/>
              </w:rPr>
              <w:t xml:space="preserve">Duración: </w:t>
            </w:r>
            <w:r>
              <w:rPr>
                <w:rFonts w:ascii="Verdana" w:hAnsi="Verdana"/>
                <w:color w:val="000000" w:themeColor="text1"/>
                <w:sz w:val="22"/>
              </w:rPr>
              <w:t>60 minutos</w:t>
            </w:r>
          </w:p>
        </w:tc>
      </w:tr>
      <w:tr w:rsidR="00E7344B" w:rsidRPr="00D82C18" w14:paraId="7C1107AB" w14:textId="77777777" w:rsidTr="00C023BF">
        <w:trPr>
          <w:trHeight w:val="3842"/>
        </w:trPr>
        <w:tc>
          <w:tcPr>
            <w:tcW w:w="9010" w:type="dxa"/>
            <w:gridSpan w:val="3"/>
            <w:vAlign w:val="center"/>
          </w:tcPr>
          <w:p w14:paraId="0B1C3404" w14:textId="51DEF814" w:rsidR="00E7344B" w:rsidRPr="00A03CF0" w:rsidRDefault="00E7344B" w:rsidP="00F62A15">
            <w:pPr>
              <w:spacing w:before="120" w:after="120" w:line="280" w:lineRule="exact"/>
              <w:rPr>
                <w:rFonts w:ascii="Verdana" w:hAnsi="Verdana"/>
                <w:b/>
                <w:sz w:val="22"/>
                <w:szCs w:val="22"/>
              </w:rPr>
            </w:pPr>
            <w:r>
              <w:rPr>
                <w:rFonts w:ascii="Verdana" w:hAnsi="Verdana"/>
                <w:b/>
                <w:sz w:val="22"/>
              </w:rPr>
              <w:t xml:space="preserve">Recursos requeridos: </w:t>
            </w:r>
          </w:p>
          <w:p w14:paraId="3E3ADEA0" w14:textId="31D09B53"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r w:rsidR="00FA7C05">
              <w:rPr>
                <w:color w:val="000000" w:themeColor="text1"/>
              </w:rPr>
              <w:t>.</w:t>
            </w:r>
          </w:p>
          <w:p w14:paraId="737B8760" w14:textId="77777777"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Proyector y pantalla de visualización.</w:t>
            </w:r>
          </w:p>
          <w:p w14:paraId="65055340" w14:textId="77777777"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Acceso a Internet (si está disponible). </w:t>
            </w:r>
          </w:p>
          <w:p w14:paraId="1857B550" w14:textId="045402A0"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Ejemplos de </w:t>
            </w:r>
            <w:r w:rsidR="00FA7C05">
              <w:rPr>
                <w:color w:val="000000" w:themeColor="text1"/>
              </w:rPr>
              <w:t>hardware</w:t>
            </w:r>
            <w:r>
              <w:rPr>
                <w:color w:val="000000" w:themeColor="text1"/>
              </w:rPr>
              <w:t xml:space="preserve"> informático (si está disponible). </w:t>
            </w:r>
          </w:p>
          <w:p w14:paraId="77D38996" w14:textId="77777777"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Pizarra</w:t>
            </w:r>
          </w:p>
          <w:p w14:paraId="0952434B" w14:textId="77777777"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Bolígrafo de pizarra (al menos 2 entre azul, negro, rojo y verde).</w:t>
            </w:r>
          </w:p>
          <w:p w14:paraId="33EC5B34" w14:textId="77777777" w:rsidR="00E7344B" w:rsidRPr="00C023B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2 rotafolios con papel adecuado.</w:t>
            </w:r>
          </w:p>
          <w:p w14:paraId="0D73B442" w14:textId="77777777" w:rsidR="00E7344B" w:rsidRPr="006E170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Papel y bolígrafos para el alumno.</w:t>
            </w:r>
          </w:p>
          <w:p w14:paraId="2AD6FDB4" w14:textId="77777777" w:rsidR="00F62A15" w:rsidRPr="006E170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Grapadora, perforadora y tijeras.</w:t>
            </w:r>
          </w:p>
          <w:p w14:paraId="4535EFC0" w14:textId="77777777" w:rsidR="00E7344B" w:rsidRPr="006E170F"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5CFE7FF7" w14:textId="77777777" w:rsidR="006E170F" w:rsidRPr="006E170F" w:rsidRDefault="006E170F" w:rsidP="00F62A15">
            <w:pPr>
              <w:pStyle w:val="bul1"/>
              <w:numPr>
                <w:ilvl w:val="0"/>
                <w:numId w:val="6"/>
              </w:numPr>
              <w:spacing w:before="120" w:after="120" w:line="280" w:lineRule="exact"/>
              <w:contextualSpacing/>
              <w:rPr>
                <w:color w:val="000000" w:themeColor="text1"/>
                <w:szCs w:val="18"/>
              </w:rPr>
            </w:pPr>
            <w:r>
              <w:rPr>
                <w:color w:val="000000" w:themeColor="text1"/>
              </w:rPr>
              <w:t>Sesión 1.2.5 - Tarjetas para el documento de ejercicio de comportamiento no verbal</w:t>
            </w:r>
          </w:p>
          <w:p w14:paraId="77D28CEB" w14:textId="7E0E1894" w:rsidR="006E170F" w:rsidRPr="006E170F" w:rsidRDefault="006E170F" w:rsidP="00F62A15">
            <w:pPr>
              <w:pStyle w:val="bul1"/>
              <w:numPr>
                <w:ilvl w:val="0"/>
                <w:numId w:val="6"/>
              </w:numPr>
              <w:spacing w:before="120" w:after="120" w:line="280" w:lineRule="exact"/>
              <w:contextualSpacing/>
              <w:rPr>
                <w:color w:val="000000" w:themeColor="text1"/>
                <w:szCs w:val="18"/>
              </w:rPr>
            </w:pPr>
            <w:r>
              <w:rPr>
                <w:color w:val="000000" w:themeColor="text1"/>
              </w:rPr>
              <w:t>Sesión 1.2.5 - Documento de ejercicio de contacto visual</w:t>
            </w:r>
          </w:p>
          <w:p w14:paraId="56DC8467" w14:textId="2EDAC0D7" w:rsidR="006E170F" w:rsidRPr="006E170F" w:rsidRDefault="006E170F"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Sesión 1.2.5 </w:t>
            </w:r>
            <w:r w:rsidR="00FA7C05">
              <w:rPr>
                <w:color w:val="000000" w:themeColor="text1"/>
              </w:rPr>
              <w:t>-</w:t>
            </w:r>
            <w:r>
              <w:rPr>
                <w:color w:val="000000" w:themeColor="text1"/>
              </w:rPr>
              <w:t xml:space="preserve"> </w:t>
            </w:r>
            <w:r w:rsidR="00FA7C05">
              <w:rPr>
                <w:color w:val="000000" w:themeColor="text1"/>
              </w:rPr>
              <w:t>Documento de ejercicio de grupo con y sin usted</w:t>
            </w:r>
          </w:p>
          <w:p w14:paraId="676BE532" w14:textId="4EEF6CE2" w:rsidR="006E170F" w:rsidRPr="006E170F" w:rsidRDefault="006E170F" w:rsidP="006E170F">
            <w:pPr>
              <w:pStyle w:val="bul1"/>
              <w:numPr>
                <w:ilvl w:val="0"/>
                <w:numId w:val="6"/>
              </w:numPr>
              <w:spacing w:before="120" w:after="120" w:line="280" w:lineRule="exact"/>
              <w:contextualSpacing/>
              <w:rPr>
                <w:color w:val="000000" w:themeColor="text1"/>
                <w:szCs w:val="18"/>
              </w:rPr>
            </w:pPr>
            <w:r>
              <w:rPr>
                <w:color w:val="000000" w:themeColor="text1"/>
              </w:rPr>
              <w:t>Sesión 1.2.5 - Documento de ejercicio de comportamiento no verbal</w:t>
            </w:r>
          </w:p>
          <w:p w14:paraId="0D6EB9FB" w14:textId="3E750EE8" w:rsidR="006E170F" w:rsidRPr="006E170F" w:rsidRDefault="006E170F" w:rsidP="006E170F">
            <w:pPr>
              <w:pStyle w:val="bul1"/>
              <w:numPr>
                <w:ilvl w:val="0"/>
                <w:numId w:val="6"/>
              </w:numPr>
              <w:spacing w:before="120" w:after="120" w:line="280" w:lineRule="exact"/>
              <w:contextualSpacing/>
              <w:rPr>
                <w:color w:val="000000" w:themeColor="text1"/>
                <w:szCs w:val="18"/>
              </w:rPr>
            </w:pPr>
            <w:r>
              <w:rPr>
                <w:color w:val="000000" w:themeColor="text1"/>
              </w:rPr>
              <w:t>Sesión 1.2.5 - Documento de ejercicio de lectura</w:t>
            </w:r>
          </w:p>
          <w:p w14:paraId="14CF9EF0" w14:textId="75F884F2" w:rsidR="006E170F" w:rsidRPr="00F62A15" w:rsidRDefault="006E170F" w:rsidP="006E170F">
            <w:pPr>
              <w:pStyle w:val="bul1"/>
              <w:numPr>
                <w:ilvl w:val="0"/>
                <w:numId w:val="6"/>
              </w:numPr>
              <w:spacing w:before="120" w:after="120" w:line="280" w:lineRule="exact"/>
              <w:contextualSpacing/>
              <w:rPr>
                <w:i/>
                <w:color w:val="00B050"/>
                <w:szCs w:val="18"/>
              </w:rPr>
            </w:pPr>
            <w:r>
              <w:rPr>
                <w:color w:val="000000" w:themeColor="text1"/>
              </w:rPr>
              <w:t>Sesión 1.2.5 - Documento de ejercicio de voz y gestos</w:t>
            </w:r>
          </w:p>
        </w:tc>
      </w:tr>
      <w:tr w:rsidR="00E7344B" w:rsidRPr="00D82C18" w14:paraId="635F2EFD" w14:textId="77777777" w:rsidTr="006E170F">
        <w:trPr>
          <w:trHeight w:val="1223"/>
        </w:trPr>
        <w:tc>
          <w:tcPr>
            <w:tcW w:w="9010" w:type="dxa"/>
            <w:gridSpan w:val="3"/>
            <w:vAlign w:val="center"/>
          </w:tcPr>
          <w:p w14:paraId="34602AF3" w14:textId="36B1877C" w:rsidR="00A03CF0" w:rsidRDefault="00A03CF0" w:rsidP="00CE0BD5">
            <w:pPr>
              <w:spacing w:before="120" w:after="120" w:line="280" w:lineRule="exact"/>
              <w:rPr>
                <w:rFonts w:ascii="Verdana" w:hAnsi="Verdana"/>
                <w:b/>
                <w:sz w:val="22"/>
                <w:szCs w:val="22"/>
              </w:rPr>
            </w:pPr>
            <w:r>
              <w:rPr>
                <w:rFonts w:ascii="Verdana" w:hAnsi="Verdana"/>
                <w:b/>
                <w:sz w:val="22"/>
              </w:rPr>
              <w:t>Objetivo de la sesión:</w:t>
            </w:r>
          </w:p>
          <w:p w14:paraId="3FE58655" w14:textId="559F51B0" w:rsidR="00A03CF0" w:rsidRPr="006E170F" w:rsidRDefault="006E170F" w:rsidP="00CE0BD5">
            <w:pPr>
              <w:spacing w:before="120" w:after="120" w:line="280" w:lineRule="exact"/>
              <w:jc w:val="both"/>
              <w:rPr>
                <w:rFonts w:ascii="Verdana" w:hAnsi="Verdana"/>
                <w:i/>
                <w:color w:val="FF0000"/>
                <w:sz w:val="18"/>
                <w:szCs w:val="18"/>
              </w:rPr>
            </w:pPr>
            <w:r>
              <w:rPr>
                <w:rFonts w:ascii="Verdana" w:hAnsi="Verdana"/>
                <w:sz w:val="18"/>
              </w:rPr>
              <w:t>El propósito de esta sesión es demostrar técnicas de entrega pulidas que involucren a los participantes y mantengan su atención.</w:t>
            </w:r>
          </w:p>
        </w:tc>
      </w:tr>
      <w:tr w:rsidR="00A03CF0" w:rsidRPr="00D82C18" w14:paraId="1B5A80A7" w14:textId="77777777" w:rsidTr="008364C0">
        <w:trPr>
          <w:trHeight w:val="1430"/>
        </w:trPr>
        <w:tc>
          <w:tcPr>
            <w:tcW w:w="9010" w:type="dxa"/>
            <w:gridSpan w:val="3"/>
            <w:vAlign w:val="center"/>
          </w:tcPr>
          <w:p w14:paraId="559A7E05" w14:textId="77777777" w:rsidR="00A03CF0" w:rsidRPr="00271010" w:rsidRDefault="00271010" w:rsidP="00CE0BD5">
            <w:pPr>
              <w:spacing w:before="120" w:after="120" w:line="280" w:lineRule="exact"/>
              <w:contextualSpacing/>
              <w:rPr>
                <w:rFonts w:ascii="Verdana" w:hAnsi="Verdana"/>
                <w:b/>
                <w:sz w:val="22"/>
                <w:szCs w:val="22"/>
              </w:rPr>
            </w:pPr>
            <w:r>
              <w:rPr>
                <w:rFonts w:ascii="Verdana" w:hAnsi="Verdana"/>
                <w:b/>
                <w:sz w:val="22"/>
              </w:rPr>
              <w:t>Objetivos:</w:t>
            </w:r>
          </w:p>
          <w:p w14:paraId="370FD755" w14:textId="77777777" w:rsidR="00CE0BD5" w:rsidRPr="00CE0BD5" w:rsidRDefault="00CE0BD5" w:rsidP="00CE0BD5">
            <w:pPr>
              <w:tabs>
                <w:tab w:val="left" w:pos="426"/>
                <w:tab w:val="left" w:pos="851"/>
              </w:tabs>
              <w:spacing w:after="120" w:line="280" w:lineRule="exact"/>
              <w:rPr>
                <w:rFonts w:ascii="Verdana" w:hAnsi="Verdana"/>
                <w:sz w:val="18"/>
                <w:szCs w:val="18"/>
              </w:rPr>
            </w:pPr>
            <w:r>
              <w:rPr>
                <w:rFonts w:ascii="Verdana" w:hAnsi="Verdana"/>
                <w:sz w:val="18"/>
              </w:rPr>
              <w:t>Al final de la clase, los delegados podrán:</w:t>
            </w:r>
          </w:p>
          <w:p w14:paraId="6C508991" w14:textId="77777777" w:rsidR="00CE0BD5" w:rsidRDefault="00CE0BD5" w:rsidP="00CE0BD5">
            <w:pPr>
              <w:pStyle w:val="bul1"/>
              <w:spacing w:after="120" w:line="280" w:lineRule="exact"/>
              <w:ind w:left="850" w:hanging="850"/>
              <w:contextualSpacing/>
              <w:rPr>
                <w:szCs w:val="18"/>
              </w:rPr>
            </w:pPr>
            <w:r>
              <w:t xml:space="preserve">Demostrar técnicas mejoradas de voz, gesto y contacto visual </w:t>
            </w:r>
          </w:p>
          <w:p w14:paraId="61ABEAC5" w14:textId="68BA6B0C" w:rsidR="00E95703" w:rsidRPr="00CE0BD5" w:rsidRDefault="00CE0BD5" w:rsidP="00CE0BD5">
            <w:pPr>
              <w:pStyle w:val="bul1"/>
              <w:spacing w:after="120" w:line="280" w:lineRule="exact"/>
              <w:ind w:left="850" w:hanging="850"/>
              <w:contextualSpacing/>
              <w:rPr>
                <w:szCs w:val="18"/>
              </w:rPr>
            </w:pPr>
            <w:r>
              <w:t>Involucrar a su audiencia y mantener la atención</w:t>
            </w:r>
          </w:p>
        </w:tc>
      </w:tr>
      <w:tr w:rsidR="005703B7" w:rsidRPr="00D82C18" w14:paraId="03110757" w14:textId="77777777" w:rsidTr="00E13BE7">
        <w:trPr>
          <w:trHeight w:val="2168"/>
        </w:trPr>
        <w:tc>
          <w:tcPr>
            <w:tcW w:w="9010" w:type="dxa"/>
            <w:gridSpan w:val="3"/>
            <w:tcBorders>
              <w:bottom w:val="single" w:sz="4" w:space="0" w:color="auto"/>
            </w:tcBorders>
            <w:vAlign w:val="center"/>
          </w:tcPr>
          <w:p w14:paraId="7A064E85" w14:textId="7B974CCC" w:rsidR="005703B7" w:rsidRPr="00CE0BD5"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rPr>
              <w:t xml:space="preserve">Orientación del </w:t>
            </w:r>
            <w:ins w:id="0" w:author="Pedro Verdelho" w:date="2019-01-21T19:01:00Z">
              <w:r w:rsidR="00895F01">
                <w:rPr>
                  <w:rFonts w:ascii="Verdana" w:hAnsi="Verdana"/>
                  <w:b/>
                  <w:color w:val="000000" w:themeColor="text1"/>
                  <w:sz w:val="22"/>
                </w:rPr>
                <w:t>capacitador</w:t>
              </w:r>
            </w:ins>
            <w:del w:id="1" w:author="Pedro Verdelho" w:date="2019-01-21T19:01:00Z">
              <w:r w:rsidR="00FA7C05" w:rsidDel="00895F01">
                <w:rPr>
                  <w:rFonts w:ascii="Verdana" w:hAnsi="Verdana"/>
                  <w:b/>
                  <w:color w:val="000000" w:themeColor="text1"/>
                  <w:sz w:val="22"/>
                </w:rPr>
                <w:delText>formador</w:delText>
              </w:r>
            </w:del>
          </w:p>
          <w:p w14:paraId="5EFF4BEF" w14:textId="03B1D4E1" w:rsidR="00E95703" w:rsidRPr="000A65D5" w:rsidRDefault="00CE0BD5" w:rsidP="000A65D5">
            <w:pPr>
              <w:spacing w:before="120" w:after="120" w:line="280" w:lineRule="exact"/>
              <w:jc w:val="both"/>
              <w:rPr>
                <w:rFonts w:ascii="Verdana" w:hAnsi="Verdana"/>
                <w:color w:val="000000" w:themeColor="text1"/>
                <w:sz w:val="18"/>
                <w:szCs w:val="18"/>
              </w:rPr>
            </w:pPr>
            <w:r>
              <w:rPr>
                <w:rFonts w:ascii="Verdana" w:hAnsi="Verdana"/>
                <w:color w:val="000000" w:themeColor="text1"/>
                <w:sz w:val="18"/>
              </w:rPr>
              <w:t xml:space="preserve">Esta sesión está diseñada para ser principalmente práctica, utilizando los archivos de apoyo para ayudar a los delegados. El </w:t>
            </w:r>
            <w:del w:id="2" w:author="Pedro Verdelho" w:date="2019-01-21T19:01:00Z">
              <w:r w:rsidDel="00D153DB">
                <w:rPr>
                  <w:rFonts w:ascii="Verdana" w:hAnsi="Verdana"/>
                  <w:color w:val="000000" w:themeColor="text1"/>
                  <w:sz w:val="18"/>
                </w:rPr>
                <w:delText xml:space="preserve">formador </w:delText>
              </w:r>
            </w:del>
            <w:ins w:id="3" w:author="Pedro Verdelho" w:date="2019-01-21T19:01:00Z">
              <w:r w:rsidR="00D153DB">
                <w:rPr>
                  <w:rFonts w:ascii="Verdana" w:hAnsi="Verdana"/>
                  <w:color w:val="000000" w:themeColor="text1"/>
                  <w:sz w:val="18"/>
                </w:rPr>
                <w:t>capacitador</w:t>
              </w:r>
              <w:r w:rsidR="00D153DB">
                <w:rPr>
                  <w:rFonts w:ascii="Verdana" w:hAnsi="Verdana"/>
                  <w:color w:val="000000" w:themeColor="text1"/>
                  <w:sz w:val="18"/>
                </w:rPr>
                <w:t xml:space="preserve"> </w:t>
              </w:r>
            </w:ins>
            <w:r>
              <w:rPr>
                <w:rFonts w:ascii="Verdana" w:hAnsi="Verdana"/>
                <w:color w:val="000000" w:themeColor="text1"/>
                <w:sz w:val="18"/>
              </w:rPr>
              <w:t xml:space="preserve">debe asegurarse de estar familiarizado con los ejercicios antes del curso. Dependiendo del número de delegados, puede ser necesario limitar el uso de los ejercicios. Por lo tanto, es importante garantizar que todos los delegados tengan la oportunidad de participar en al menos uno de los ejercicios. </w:t>
            </w:r>
            <w:r>
              <w:rPr>
                <w:rFonts w:ascii="Verdana" w:hAnsi="Verdana"/>
                <w:sz w:val="18"/>
              </w:rPr>
              <w:t xml:space="preserve">Los ejercicios están diseñados para mostrar a los delegados, por ejemplo, cómo incluso las expresiones faciales pueden transmitir cómo el </w:t>
            </w:r>
            <w:del w:id="4" w:author="Pedro Verdelho" w:date="2019-01-21T19:01:00Z">
              <w:r w:rsidDel="00D153DB">
                <w:rPr>
                  <w:rFonts w:ascii="Verdana" w:hAnsi="Verdana"/>
                  <w:sz w:val="18"/>
                </w:rPr>
                <w:delText xml:space="preserve">formador </w:delText>
              </w:r>
            </w:del>
            <w:ins w:id="5" w:author="Pedro Verdelho" w:date="2019-01-21T19:01:00Z">
              <w:r w:rsidR="00D153DB">
                <w:rPr>
                  <w:rFonts w:ascii="Verdana" w:hAnsi="Verdana"/>
                  <w:sz w:val="18"/>
                </w:rPr>
                <w:t>capacitador</w:t>
              </w:r>
              <w:r w:rsidR="00D153DB">
                <w:rPr>
                  <w:rFonts w:ascii="Verdana" w:hAnsi="Verdana"/>
                  <w:sz w:val="18"/>
                </w:rPr>
                <w:t xml:space="preserve"> </w:t>
              </w:r>
            </w:ins>
            <w:r>
              <w:rPr>
                <w:rFonts w:ascii="Verdana" w:hAnsi="Verdana"/>
                <w:sz w:val="18"/>
              </w:rPr>
              <w:t xml:space="preserve">o los </w:t>
            </w:r>
            <w:del w:id="6" w:author="Pedro Verdelho" w:date="2019-01-21T19:01:00Z">
              <w:r w:rsidDel="00D153DB">
                <w:rPr>
                  <w:rFonts w:ascii="Verdana" w:hAnsi="Verdana"/>
                  <w:sz w:val="18"/>
                </w:rPr>
                <w:delText xml:space="preserve">estudiantes </w:delText>
              </w:r>
            </w:del>
            <w:ins w:id="7" w:author="Pedro Verdelho" w:date="2019-01-21T19:01:00Z">
              <w:r w:rsidR="00D153DB">
                <w:rPr>
                  <w:rFonts w:ascii="Verdana" w:hAnsi="Verdana"/>
                  <w:sz w:val="18"/>
                </w:rPr>
                <w:t>alumnos</w:t>
              </w:r>
              <w:r w:rsidR="00D153DB">
                <w:rPr>
                  <w:rFonts w:ascii="Verdana" w:hAnsi="Verdana"/>
                  <w:sz w:val="18"/>
                </w:rPr>
                <w:t xml:space="preserve"> </w:t>
              </w:r>
            </w:ins>
            <w:r>
              <w:rPr>
                <w:rFonts w:ascii="Verdana" w:hAnsi="Verdana"/>
                <w:sz w:val="18"/>
              </w:rPr>
              <w:t>se sienten realmente mientras dicen otra cosa.</w:t>
            </w:r>
          </w:p>
        </w:tc>
      </w:tr>
      <w:tr w:rsidR="005A4E47" w:rsidRPr="00D82C18"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t>Contenido de la lección</w:t>
            </w:r>
          </w:p>
        </w:tc>
      </w:tr>
      <w:tr w:rsidR="00CB3026" w:rsidRPr="00D82C18" w14:paraId="57CC7AA4" w14:textId="77777777" w:rsidTr="00CB3026">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Contenido</w:t>
            </w:r>
          </w:p>
        </w:tc>
      </w:tr>
      <w:tr w:rsidR="00CB3026" w:rsidRPr="00D82C18" w14:paraId="11A12D7E" w14:textId="77777777" w:rsidTr="00CB3026">
        <w:tc>
          <w:tcPr>
            <w:tcW w:w="1615" w:type="dxa"/>
            <w:vAlign w:val="center"/>
          </w:tcPr>
          <w:p w14:paraId="67EEEDE0" w14:textId="77777777" w:rsidR="00D82C18" w:rsidRDefault="003630ED" w:rsidP="008364C0">
            <w:pPr>
              <w:spacing w:before="120" w:after="120" w:line="280" w:lineRule="exact"/>
              <w:jc w:val="center"/>
              <w:rPr>
                <w:rFonts w:ascii="Verdana" w:hAnsi="Verdana"/>
                <w:sz w:val="18"/>
                <w:szCs w:val="18"/>
              </w:rPr>
            </w:pPr>
            <w:r>
              <w:rPr>
                <w:rFonts w:ascii="Verdana" w:hAnsi="Verdana"/>
                <w:sz w:val="18"/>
              </w:rPr>
              <w:lastRenderedPageBreak/>
              <w:t xml:space="preserve">1 </w:t>
            </w:r>
          </w:p>
          <w:p w14:paraId="5A89CF27" w14:textId="542890F3" w:rsidR="002F0D73" w:rsidRPr="00F62A15"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36345B59" w14:textId="65DF5821" w:rsidR="003630ED" w:rsidRPr="008364C0" w:rsidRDefault="008364C0" w:rsidP="000A65D5">
            <w:pPr>
              <w:spacing w:before="120" w:after="120" w:line="280" w:lineRule="exact"/>
              <w:jc w:val="both"/>
              <w:rPr>
                <w:rFonts w:ascii="Verdana" w:hAnsi="Verdana"/>
                <w:i/>
                <w:color w:val="00B050"/>
                <w:sz w:val="18"/>
                <w:szCs w:val="18"/>
              </w:rPr>
            </w:pPr>
            <w:r>
              <w:rPr>
                <w:rFonts w:ascii="Verdana" w:hAnsi="Verdana"/>
                <w:sz w:val="18"/>
              </w:rPr>
              <w:t>La sesión tiene el propósito específico de describir y mostrar la comunicación verbal y no verbal, que se muestra para ayudar a los formadores a captar y mantener la atención de la audiencia.</w:t>
            </w:r>
            <w:r w:rsidR="00FA7C05">
              <w:rPr>
                <w:rFonts w:ascii="Verdana" w:hAnsi="Verdana"/>
                <w:sz w:val="18"/>
              </w:rPr>
              <w:t xml:space="preserve"> </w:t>
            </w:r>
          </w:p>
        </w:tc>
      </w:tr>
      <w:tr w:rsidR="008364C0" w:rsidRPr="00D82C18" w14:paraId="254DC1C6" w14:textId="77777777" w:rsidTr="008364C0">
        <w:trPr>
          <w:trHeight w:val="2375"/>
        </w:trPr>
        <w:tc>
          <w:tcPr>
            <w:tcW w:w="1615" w:type="dxa"/>
            <w:vAlign w:val="center"/>
          </w:tcPr>
          <w:p w14:paraId="60450B25" w14:textId="77777777" w:rsidR="008364C0" w:rsidRDefault="008364C0" w:rsidP="008364C0">
            <w:pPr>
              <w:spacing w:before="120" w:after="120" w:line="280" w:lineRule="exact"/>
              <w:jc w:val="center"/>
              <w:rPr>
                <w:rFonts w:ascii="Verdana" w:hAnsi="Verdana"/>
                <w:sz w:val="18"/>
                <w:szCs w:val="18"/>
              </w:rPr>
            </w:pPr>
            <w:r>
              <w:rPr>
                <w:rFonts w:ascii="Verdana" w:hAnsi="Verdana"/>
                <w:sz w:val="18"/>
              </w:rPr>
              <w:t>2</w:t>
            </w:r>
          </w:p>
          <w:p w14:paraId="79163487" w14:textId="53C96554" w:rsidR="002F0D73" w:rsidRPr="008364C0"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45C4AA40" w14:textId="6789E3EC" w:rsidR="008364C0" w:rsidRPr="008364C0" w:rsidRDefault="008364C0" w:rsidP="000A65D5">
            <w:pPr>
              <w:spacing w:after="120" w:line="280" w:lineRule="exact"/>
              <w:rPr>
                <w:rFonts w:ascii="Verdana" w:hAnsi="Verdana"/>
                <w:sz w:val="18"/>
                <w:szCs w:val="18"/>
              </w:rPr>
            </w:pPr>
            <w:r>
              <w:rPr>
                <w:rFonts w:ascii="Verdana" w:hAnsi="Verdana"/>
                <w:sz w:val="18"/>
              </w:rPr>
              <w:t xml:space="preserve">Los objetivos de esta sesión particular se explican a los delegados. Estas son las cosas que el delegado debería poder hacer al final de la sesión. Estos objetivos pueden usarse para evaluar el conocimiento obtenido y permitir a los delegados evaluar la capacitación. Para esta sesión, los </w:t>
            </w:r>
            <w:del w:id="8" w:author="Pedro Verdelho" w:date="2019-01-21T19:02:00Z">
              <w:r w:rsidDel="00D153DB">
                <w:rPr>
                  <w:rFonts w:ascii="Verdana" w:hAnsi="Verdana"/>
                  <w:sz w:val="18"/>
                </w:rPr>
                <w:delText xml:space="preserve">delegados </w:delText>
              </w:r>
            </w:del>
            <w:ins w:id="9" w:author="Pedro Verdelho" w:date="2019-01-21T19:02:00Z">
              <w:r w:rsidR="00D153DB">
                <w:rPr>
                  <w:rFonts w:ascii="Verdana" w:hAnsi="Verdana"/>
                  <w:sz w:val="18"/>
                </w:rPr>
                <w:t>alumnos</w:t>
              </w:r>
              <w:r w:rsidR="00D153DB">
                <w:rPr>
                  <w:rFonts w:ascii="Verdana" w:hAnsi="Verdana"/>
                  <w:sz w:val="18"/>
                </w:rPr>
                <w:t xml:space="preserve"> </w:t>
              </w:r>
            </w:ins>
            <w:r>
              <w:rPr>
                <w:rFonts w:ascii="Verdana" w:hAnsi="Verdana"/>
                <w:sz w:val="18"/>
              </w:rPr>
              <w:t>deberían ser capaces de:</w:t>
            </w:r>
          </w:p>
          <w:p w14:paraId="20C656BA" w14:textId="77777777" w:rsidR="008364C0" w:rsidRDefault="008364C0" w:rsidP="000A65D5">
            <w:pPr>
              <w:pStyle w:val="PargrafodaLista"/>
              <w:numPr>
                <w:ilvl w:val="0"/>
                <w:numId w:val="10"/>
              </w:numPr>
              <w:spacing w:after="120" w:line="280" w:lineRule="exact"/>
              <w:ind w:left="333"/>
              <w:jc w:val="both"/>
              <w:rPr>
                <w:rFonts w:ascii="Verdana" w:hAnsi="Verdana"/>
                <w:sz w:val="18"/>
                <w:szCs w:val="18"/>
              </w:rPr>
            </w:pPr>
            <w:r>
              <w:rPr>
                <w:rFonts w:ascii="Verdana" w:hAnsi="Verdana"/>
                <w:sz w:val="18"/>
              </w:rPr>
              <w:t xml:space="preserve">Demostrar técnicas mejoradas de voz, gesto y contacto visual </w:t>
            </w:r>
          </w:p>
          <w:p w14:paraId="63EA0EFC" w14:textId="73F9D40A" w:rsidR="008364C0" w:rsidRPr="008364C0" w:rsidRDefault="008364C0" w:rsidP="000A65D5">
            <w:pPr>
              <w:pStyle w:val="PargrafodaLista"/>
              <w:numPr>
                <w:ilvl w:val="0"/>
                <w:numId w:val="10"/>
              </w:numPr>
              <w:spacing w:after="120" w:line="280" w:lineRule="exact"/>
              <w:ind w:left="333"/>
              <w:jc w:val="both"/>
              <w:rPr>
                <w:rFonts w:ascii="Verdana" w:hAnsi="Verdana"/>
                <w:sz w:val="18"/>
                <w:szCs w:val="18"/>
              </w:rPr>
            </w:pPr>
            <w:r>
              <w:rPr>
                <w:rFonts w:ascii="Verdana" w:hAnsi="Verdana"/>
                <w:sz w:val="18"/>
              </w:rPr>
              <w:t>Involucrar a su audiencia y mantener la atención</w:t>
            </w:r>
          </w:p>
        </w:tc>
      </w:tr>
      <w:tr w:rsidR="008364C0" w:rsidRPr="00D82C18" w14:paraId="5303E9B1" w14:textId="77777777" w:rsidTr="000A65D5">
        <w:trPr>
          <w:trHeight w:val="2042"/>
        </w:trPr>
        <w:tc>
          <w:tcPr>
            <w:tcW w:w="1615" w:type="dxa"/>
            <w:vAlign w:val="center"/>
          </w:tcPr>
          <w:p w14:paraId="70412E04" w14:textId="77777777" w:rsidR="008364C0" w:rsidRDefault="008364C0" w:rsidP="008364C0">
            <w:pPr>
              <w:spacing w:before="120" w:after="120" w:line="280" w:lineRule="exact"/>
              <w:jc w:val="center"/>
              <w:rPr>
                <w:rFonts w:ascii="Verdana" w:hAnsi="Verdana"/>
                <w:sz w:val="18"/>
                <w:szCs w:val="18"/>
              </w:rPr>
            </w:pPr>
            <w:r>
              <w:rPr>
                <w:rFonts w:ascii="Verdana" w:hAnsi="Verdana"/>
                <w:sz w:val="18"/>
              </w:rPr>
              <w:t>3</w:t>
            </w:r>
          </w:p>
          <w:p w14:paraId="3CAC3B77" w14:textId="0F8F3BE1"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44399424" w14:textId="253F2BB6" w:rsidR="008364C0" w:rsidRPr="008364C0" w:rsidRDefault="008364C0" w:rsidP="000A65D5">
            <w:pPr>
              <w:tabs>
                <w:tab w:val="left" w:pos="426"/>
                <w:tab w:val="left" w:pos="851"/>
              </w:tabs>
              <w:spacing w:after="120" w:line="280" w:lineRule="exact"/>
              <w:rPr>
                <w:rFonts w:ascii="Verdana" w:hAnsi="Verdana"/>
                <w:sz w:val="18"/>
                <w:szCs w:val="18"/>
              </w:rPr>
            </w:pPr>
            <w:r>
              <w:rPr>
                <w:rFonts w:ascii="Verdana" w:hAnsi="Verdana"/>
                <w:sz w:val="18"/>
              </w:rPr>
              <w:t>Esta diapositiva presenta a los delegados los ejercicios que se llevarán a cabo durante la sesión.</w:t>
            </w:r>
          </w:p>
          <w:p w14:paraId="6FF4F461" w14:textId="77777777" w:rsidR="008364C0" w:rsidRPr="008364C0" w:rsidRDefault="008364C0" w:rsidP="000A65D5">
            <w:pPr>
              <w:pStyle w:val="PargrafodaLista"/>
              <w:numPr>
                <w:ilvl w:val="0"/>
                <w:numId w:val="11"/>
              </w:numPr>
              <w:spacing w:after="120" w:line="280" w:lineRule="exact"/>
              <w:ind w:left="333"/>
              <w:jc w:val="both"/>
              <w:rPr>
                <w:rFonts w:ascii="Verdana" w:hAnsi="Verdana"/>
                <w:sz w:val="18"/>
                <w:szCs w:val="18"/>
              </w:rPr>
            </w:pPr>
            <w:r>
              <w:rPr>
                <w:rFonts w:ascii="Verdana" w:hAnsi="Verdana"/>
                <w:sz w:val="18"/>
              </w:rPr>
              <w:t>Lectura</w:t>
            </w:r>
          </w:p>
          <w:p w14:paraId="23501C22" w14:textId="77777777" w:rsidR="008364C0" w:rsidRPr="008364C0" w:rsidRDefault="008364C0" w:rsidP="000A65D5">
            <w:pPr>
              <w:pStyle w:val="PargrafodaLista"/>
              <w:numPr>
                <w:ilvl w:val="0"/>
                <w:numId w:val="11"/>
              </w:numPr>
              <w:spacing w:after="120" w:line="280" w:lineRule="exact"/>
              <w:ind w:left="333"/>
              <w:jc w:val="both"/>
              <w:rPr>
                <w:rFonts w:ascii="Verdana" w:hAnsi="Verdana"/>
                <w:sz w:val="18"/>
                <w:szCs w:val="18"/>
              </w:rPr>
            </w:pPr>
            <w:r>
              <w:rPr>
                <w:rFonts w:ascii="Verdana" w:hAnsi="Verdana"/>
                <w:sz w:val="18"/>
              </w:rPr>
              <w:t>Voz y gestos</w:t>
            </w:r>
          </w:p>
          <w:p w14:paraId="5D851B08" w14:textId="77777777" w:rsidR="008364C0" w:rsidRDefault="008364C0" w:rsidP="000A65D5">
            <w:pPr>
              <w:pStyle w:val="PargrafodaLista"/>
              <w:numPr>
                <w:ilvl w:val="0"/>
                <w:numId w:val="11"/>
              </w:numPr>
              <w:spacing w:after="120" w:line="280" w:lineRule="exact"/>
              <w:ind w:left="333"/>
              <w:jc w:val="both"/>
              <w:rPr>
                <w:rFonts w:ascii="Verdana" w:hAnsi="Verdana"/>
                <w:sz w:val="18"/>
                <w:szCs w:val="18"/>
              </w:rPr>
            </w:pPr>
            <w:r>
              <w:rPr>
                <w:rFonts w:ascii="Verdana" w:hAnsi="Verdana"/>
                <w:sz w:val="18"/>
              </w:rPr>
              <w:t>Contacto visual</w:t>
            </w:r>
          </w:p>
          <w:p w14:paraId="36721E5F" w14:textId="566AE0C4" w:rsidR="008364C0" w:rsidRPr="008364C0" w:rsidRDefault="008364C0" w:rsidP="000A65D5">
            <w:pPr>
              <w:pStyle w:val="PargrafodaLista"/>
              <w:numPr>
                <w:ilvl w:val="0"/>
                <w:numId w:val="11"/>
              </w:numPr>
              <w:spacing w:after="120" w:line="280" w:lineRule="exact"/>
              <w:ind w:left="333"/>
              <w:jc w:val="both"/>
              <w:rPr>
                <w:rFonts w:ascii="Verdana" w:hAnsi="Verdana"/>
                <w:sz w:val="18"/>
                <w:szCs w:val="18"/>
              </w:rPr>
            </w:pPr>
            <w:r>
              <w:rPr>
                <w:rFonts w:ascii="Verdana" w:hAnsi="Verdana"/>
                <w:sz w:val="18"/>
              </w:rPr>
              <w:t>Comportamiento no verbal</w:t>
            </w:r>
          </w:p>
        </w:tc>
      </w:tr>
      <w:tr w:rsidR="008364C0" w:rsidRPr="00D82C18" w14:paraId="191398A0" w14:textId="77777777" w:rsidTr="000A65D5">
        <w:trPr>
          <w:trHeight w:val="737"/>
        </w:trPr>
        <w:tc>
          <w:tcPr>
            <w:tcW w:w="1615" w:type="dxa"/>
            <w:vAlign w:val="center"/>
          </w:tcPr>
          <w:p w14:paraId="04F8D3ED" w14:textId="77777777" w:rsidR="008364C0" w:rsidRDefault="000A65D5" w:rsidP="008364C0">
            <w:pPr>
              <w:spacing w:before="120" w:after="120" w:line="280" w:lineRule="exact"/>
              <w:jc w:val="center"/>
              <w:rPr>
                <w:rFonts w:ascii="Verdana" w:hAnsi="Verdana"/>
                <w:sz w:val="18"/>
                <w:szCs w:val="18"/>
              </w:rPr>
            </w:pPr>
            <w:r>
              <w:rPr>
                <w:rFonts w:ascii="Verdana" w:hAnsi="Verdana"/>
                <w:sz w:val="18"/>
              </w:rPr>
              <w:t>4</w:t>
            </w:r>
          </w:p>
          <w:p w14:paraId="135B76DF" w14:textId="58E6CC84"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36EC0F4C" w14:textId="6F6CFFF9" w:rsidR="008364C0" w:rsidRPr="008364C0" w:rsidRDefault="000A65D5" w:rsidP="000A65D5">
            <w:pPr>
              <w:tabs>
                <w:tab w:val="left" w:pos="426"/>
                <w:tab w:val="left" w:pos="851"/>
              </w:tabs>
              <w:rPr>
                <w:rFonts w:ascii="Verdana" w:hAnsi="Verdana"/>
                <w:sz w:val="18"/>
                <w:szCs w:val="18"/>
              </w:rPr>
            </w:pPr>
            <w:r>
              <w:rPr>
                <w:rFonts w:ascii="Verdana" w:hAnsi="Verdana"/>
                <w:sz w:val="18"/>
              </w:rPr>
              <w:t xml:space="preserve">Esta diapositiva actúa como una introducción a los ejercicios que seguirán. El </w:t>
            </w:r>
            <w:del w:id="10" w:author="Pedro Verdelho" w:date="2019-01-21T19:02:00Z">
              <w:r w:rsidDel="00D153DB">
                <w:rPr>
                  <w:rFonts w:ascii="Verdana" w:hAnsi="Verdana"/>
                  <w:sz w:val="18"/>
                </w:rPr>
                <w:delText xml:space="preserve">formador </w:delText>
              </w:r>
            </w:del>
            <w:ins w:id="11" w:author="Pedro Verdelho" w:date="2019-01-21T19:02:00Z">
              <w:r w:rsidR="00D153DB">
                <w:rPr>
                  <w:rFonts w:ascii="Verdana" w:hAnsi="Verdana"/>
                  <w:sz w:val="18"/>
                </w:rPr>
                <w:t>capacitador</w:t>
              </w:r>
              <w:r w:rsidR="00D153DB">
                <w:rPr>
                  <w:rFonts w:ascii="Verdana" w:hAnsi="Verdana"/>
                  <w:sz w:val="18"/>
                </w:rPr>
                <w:t xml:space="preserve"> </w:t>
              </w:r>
            </w:ins>
            <w:r>
              <w:rPr>
                <w:rFonts w:ascii="Verdana" w:hAnsi="Verdana"/>
                <w:sz w:val="18"/>
              </w:rPr>
              <w:t xml:space="preserve">les dará a los </w:t>
            </w:r>
            <w:del w:id="12" w:author="Pedro Verdelho" w:date="2019-01-21T19:02:00Z">
              <w:r w:rsidDel="00D153DB">
                <w:rPr>
                  <w:rFonts w:ascii="Verdana" w:hAnsi="Verdana"/>
                  <w:sz w:val="18"/>
                </w:rPr>
                <w:delText xml:space="preserve">estudiantes </w:delText>
              </w:r>
            </w:del>
            <w:ins w:id="13" w:author="Pedro Verdelho" w:date="2019-01-21T19:02:00Z">
              <w:r w:rsidR="00D153DB">
                <w:rPr>
                  <w:rFonts w:ascii="Verdana" w:hAnsi="Verdana"/>
                  <w:sz w:val="18"/>
                </w:rPr>
                <w:t>alumnos</w:t>
              </w:r>
              <w:r w:rsidR="00D153DB">
                <w:rPr>
                  <w:rFonts w:ascii="Verdana" w:hAnsi="Verdana"/>
                  <w:sz w:val="18"/>
                </w:rPr>
                <w:t xml:space="preserve"> </w:t>
              </w:r>
            </w:ins>
            <w:r>
              <w:rPr>
                <w:rFonts w:ascii="Verdana" w:hAnsi="Verdana"/>
                <w:sz w:val="18"/>
              </w:rPr>
              <w:t>las instrucciones para los ejercicios.</w:t>
            </w:r>
          </w:p>
        </w:tc>
      </w:tr>
      <w:tr w:rsidR="008364C0" w:rsidRPr="00D82C18" w14:paraId="3C53670A" w14:textId="77777777" w:rsidTr="00CB3026">
        <w:tc>
          <w:tcPr>
            <w:tcW w:w="1615" w:type="dxa"/>
            <w:vAlign w:val="center"/>
          </w:tcPr>
          <w:p w14:paraId="2940BE3E" w14:textId="77777777" w:rsidR="008364C0" w:rsidRDefault="000A65D5" w:rsidP="008364C0">
            <w:pPr>
              <w:spacing w:before="120" w:after="120" w:line="280" w:lineRule="exact"/>
              <w:jc w:val="center"/>
              <w:rPr>
                <w:rFonts w:ascii="Verdana" w:hAnsi="Verdana"/>
                <w:sz w:val="18"/>
                <w:szCs w:val="18"/>
              </w:rPr>
            </w:pPr>
            <w:r>
              <w:rPr>
                <w:rFonts w:ascii="Verdana" w:hAnsi="Verdana"/>
                <w:sz w:val="18"/>
              </w:rPr>
              <w:t>5</w:t>
            </w:r>
          </w:p>
          <w:p w14:paraId="6F66E55D" w14:textId="33CF25A5"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597A1A64" w14:textId="56ACA6AF" w:rsidR="008364C0" w:rsidRPr="000A65D5" w:rsidRDefault="000A65D5" w:rsidP="000A65D5">
            <w:pPr>
              <w:spacing w:before="120" w:after="120" w:line="280" w:lineRule="exact"/>
              <w:jc w:val="both"/>
              <w:rPr>
                <w:rFonts w:ascii="Verdana" w:hAnsi="Verdana"/>
                <w:sz w:val="18"/>
                <w:szCs w:val="18"/>
              </w:rPr>
            </w:pPr>
            <w:r>
              <w:rPr>
                <w:rFonts w:ascii="Verdana" w:hAnsi="Verdana"/>
                <w:sz w:val="18"/>
              </w:rPr>
              <w:t>En un ejercicio grupal, se pide a un alumno que lea, tratando de incorporar los diversos temas enumerados en su estilo de lectura. El líder de la discusión debe permanecer neutral pero ha de recabar opiniones de los otros miembros del grupo.</w:t>
            </w:r>
          </w:p>
        </w:tc>
      </w:tr>
      <w:tr w:rsidR="008364C0" w:rsidRPr="00D82C18" w14:paraId="62714FFA" w14:textId="77777777" w:rsidTr="00CB3026">
        <w:tc>
          <w:tcPr>
            <w:tcW w:w="1615" w:type="dxa"/>
            <w:vAlign w:val="center"/>
          </w:tcPr>
          <w:p w14:paraId="2CE3EB9B" w14:textId="77777777" w:rsidR="008364C0" w:rsidRDefault="000A65D5" w:rsidP="008364C0">
            <w:pPr>
              <w:spacing w:before="120" w:after="120" w:line="280" w:lineRule="exact"/>
              <w:jc w:val="center"/>
              <w:rPr>
                <w:rFonts w:ascii="Verdana" w:hAnsi="Verdana"/>
                <w:sz w:val="18"/>
                <w:szCs w:val="18"/>
              </w:rPr>
            </w:pPr>
            <w:r>
              <w:rPr>
                <w:rFonts w:ascii="Verdana" w:hAnsi="Verdana"/>
                <w:sz w:val="18"/>
              </w:rPr>
              <w:t>6</w:t>
            </w:r>
          </w:p>
          <w:p w14:paraId="66A4B602" w14:textId="3ED269C8"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32D04F6B" w14:textId="68AB905D" w:rsidR="000A65D5" w:rsidRPr="000A65D5" w:rsidRDefault="000A65D5" w:rsidP="000A65D5">
            <w:pPr>
              <w:spacing w:before="120" w:after="120" w:line="280" w:lineRule="exact"/>
              <w:jc w:val="both"/>
              <w:rPr>
                <w:rFonts w:ascii="Verdana" w:hAnsi="Verdana"/>
                <w:sz w:val="18"/>
                <w:szCs w:val="18"/>
              </w:rPr>
            </w:pPr>
            <w:r>
              <w:rPr>
                <w:rFonts w:ascii="Verdana" w:hAnsi="Verdana"/>
                <w:sz w:val="18"/>
              </w:rPr>
              <w:t>El formador le indica al grupo que</w:t>
            </w:r>
            <w:r w:rsidR="00FA7C05">
              <w:rPr>
                <w:rFonts w:ascii="Verdana" w:hAnsi="Verdana"/>
                <w:sz w:val="18"/>
              </w:rPr>
              <w:t>,</w:t>
            </w:r>
            <w:r>
              <w:rPr>
                <w:rFonts w:ascii="Verdana" w:hAnsi="Verdana"/>
                <w:sz w:val="18"/>
              </w:rPr>
              <w:t xml:space="preserve"> trabajando a partir de la hoja de ejercicios, deben seleccionar una de las 14 lecturas, escoger una que les parezca agradable o desafiante, o una que les permita practicar algo que deseen mejorar.</w:t>
            </w:r>
          </w:p>
          <w:p w14:paraId="7C838C1E" w14:textId="37468EF3" w:rsidR="000A65D5" w:rsidRPr="000A65D5" w:rsidRDefault="000A65D5" w:rsidP="000A65D5">
            <w:pPr>
              <w:spacing w:before="120" w:after="120" w:line="280" w:lineRule="exact"/>
              <w:jc w:val="both"/>
              <w:rPr>
                <w:rFonts w:ascii="Verdana" w:hAnsi="Verdana"/>
                <w:sz w:val="18"/>
                <w:szCs w:val="18"/>
              </w:rPr>
            </w:pPr>
            <w:r>
              <w:rPr>
                <w:rFonts w:ascii="Verdana" w:hAnsi="Verdana"/>
                <w:sz w:val="18"/>
              </w:rPr>
              <w:t>Cada persona</w:t>
            </w:r>
            <w:r w:rsidR="00FA7C05">
              <w:rPr>
                <w:rFonts w:ascii="Verdana" w:hAnsi="Verdana"/>
                <w:sz w:val="18"/>
              </w:rPr>
              <w:t>,</w:t>
            </w:r>
            <w:r>
              <w:rPr>
                <w:rFonts w:ascii="Verdana" w:hAnsi="Verdana"/>
                <w:sz w:val="18"/>
              </w:rPr>
              <w:t xml:space="preserve"> a su vez</w:t>
            </w:r>
            <w:r w:rsidR="00FA7C05">
              <w:rPr>
                <w:rFonts w:ascii="Verdana" w:hAnsi="Verdana"/>
                <w:sz w:val="18"/>
              </w:rPr>
              <w:t>,</w:t>
            </w:r>
            <w:r>
              <w:rPr>
                <w:rFonts w:ascii="Verdana" w:hAnsi="Verdana"/>
                <w:sz w:val="18"/>
              </w:rPr>
              <w:t xml:space="preserve"> lee en voz alta la selección que haya elegido.</w:t>
            </w:r>
          </w:p>
          <w:p w14:paraId="5DA34957" w14:textId="43A4F336" w:rsidR="000A65D5" w:rsidRPr="000A65D5" w:rsidRDefault="000A65D5" w:rsidP="000A65D5">
            <w:pPr>
              <w:spacing w:before="120" w:after="120" w:line="280" w:lineRule="exact"/>
              <w:jc w:val="both"/>
              <w:rPr>
                <w:rFonts w:ascii="Verdana" w:hAnsi="Verdana"/>
                <w:sz w:val="18"/>
                <w:szCs w:val="18"/>
              </w:rPr>
            </w:pPr>
            <w:r>
              <w:rPr>
                <w:rFonts w:ascii="Verdana" w:hAnsi="Verdana"/>
                <w:sz w:val="18"/>
              </w:rPr>
              <w:t>Después de cada lectura, la persona a la derecha del lector dirige una discusión</w:t>
            </w:r>
            <w:ins w:id="14" w:author="Pedro Verdelho" w:date="2019-01-21T19:02:00Z">
              <w:r w:rsidR="00D153DB">
                <w:rPr>
                  <w:rFonts w:ascii="Verdana" w:hAnsi="Verdana"/>
                  <w:sz w:val="18"/>
                </w:rPr>
                <w:t>.</w:t>
              </w:r>
            </w:ins>
            <w:r>
              <w:rPr>
                <w:rFonts w:ascii="Verdana" w:hAnsi="Verdana"/>
                <w:sz w:val="18"/>
              </w:rPr>
              <w:t xml:space="preserve"> </w:t>
            </w:r>
          </w:p>
          <w:p w14:paraId="57E76096" w14:textId="15094F88" w:rsidR="008364C0" w:rsidRPr="000A65D5" w:rsidRDefault="000A65D5" w:rsidP="000A65D5">
            <w:pPr>
              <w:spacing w:before="120" w:after="120" w:line="280" w:lineRule="exact"/>
              <w:jc w:val="both"/>
              <w:rPr>
                <w:rFonts w:ascii="Verdana" w:hAnsi="Verdana"/>
                <w:sz w:val="18"/>
                <w:szCs w:val="18"/>
              </w:rPr>
            </w:pPr>
            <w:r>
              <w:rPr>
                <w:rFonts w:ascii="Verdana" w:hAnsi="Verdana"/>
                <w:sz w:val="18"/>
              </w:rPr>
              <w:t>Si el lector - o el grupo - quiere, el lector pued</w:t>
            </w:r>
            <w:r w:rsidR="00FA7C05">
              <w:rPr>
                <w:rFonts w:ascii="Verdana" w:hAnsi="Verdana"/>
                <w:sz w:val="18"/>
              </w:rPr>
              <w:t>e</w:t>
            </w:r>
            <w:r>
              <w:rPr>
                <w:rFonts w:ascii="Verdana" w:hAnsi="Verdana"/>
                <w:sz w:val="18"/>
              </w:rPr>
              <w:t xml:space="preserve"> leer la pieza </w:t>
            </w:r>
            <w:r w:rsidR="00FA7C05">
              <w:rPr>
                <w:rFonts w:ascii="Verdana" w:hAnsi="Verdana"/>
                <w:sz w:val="18"/>
              </w:rPr>
              <w:t>de nuevo</w:t>
            </w:r>
            <w:r>
              <w:rPr>
                <w:rFonts w:ascii="Verdana" w:hAnsi="Verdana"/>
                <w:sz w:val="18"/>
              </w:rPr>
              <w:t xml:space="preserve">. </w:t>
            </w:r>
          </w:p>
        </w:tc>
      </w:tr>
      <w:tr w:rsidR="008364C0" w:rsidRPr="00D82C18" w14:paraId="12544416" w14:textId="77777777" w:rsidTr="00CB3026">
        <w:tc>
          <w:tcPr>
            <w:tcW w:w="1615" w:type="dxa"/>
            <w:vAlign w:val="center"/>
          </w:tcPr>
          <w:p w14:paraId="2930FAA5" w14:textId="77777777" w:rsidR="008364C0" w:rsidRDefault="000A65D5" w:rsidP="008364C0">
            <w:pPr>
              <w:spacing w:before="120" w:after="120" w:line="280" w:lineRule="exact"/>
              <w:jc w:val="center"/>
              <w:rPr>
                <w:rFonts w:ascii="Verdana" w:hAnsi="Verdana"/>
                <w:sz w:val="18"/>
                <w:szCs w:val="18"/>
              </w:rPr>
            </w:pPr>
            <w:r>
              <w:rPr>
                <w:rFonts w:ascii="Verdana" w:hAnsi="Verdana"/>
                <w:sz w:val="18"/>
              </w:rPr>
              <w:t>7</w:t>
            </w:r>
          </w:p>
          <w:p w14:paraId="301622D5" w14:textId="570C4F60"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5C430644" w14:textId="69C437BA" w:rsidR="008364C0" w:rsidRPr="000A65D5" w:rsidRDefault="000A65D5" w:rsidP="00CB3026">
            <w:pPr>
              <w:spacing w:before="120" w:after="120" w:line="280" w:lineRule="exact"/>
              <w:jc w:val="both"/>
              <w:rPr>
                <w:rFonts w:ascii="Verdana" w:hAnsi="Verdana"/>
                <w:sz w:val="18"/>
                <w:szCs w:val="18"/>
              </w:rPr>
            </w:pPr>
            <w:r>
              <w:rPr>
                <w:rFonts w:ascii="Verdana" w:hAnsi="Verdana"/>
                <w:sz w:val="18"/>
              </w:rPr>
              <w:t xml:space="preserve">El </w:t>
            </w:r>
            <w:del w:id="15" w:author="Pedro Verdelho" w:date="2019-01-21T19:02:00Z">
              <w:r w:rsidDel="00D153DB">
                <w:rPr>
                  <w:rFonts w:ascii="Verdana" w:hAnsi="Verdana"/>
                  <w:sz w:val="18"/>
                </w:rPr>
                <w:delText xml:space="preserve">formador </w:delText>
              </w:r>
            </w:del>
            <w:ins w:id="16" w:author="Pedro Verdelho" w:date="2019-01-21T19:02:00Z">
              <w:r w:rsidR="00D153DB">
                <w:rPr>
                  <w:rFonts w:ascii="Verdana" w:hAnsi="Verdana"/>
                  <w:sz w:val="18"/>
                </w:rPr>
                <w:t>capacitador</w:t>
              </w:r>
              <w:r w:rsidR="00D153DB">
                <w:rPr>
                  <w:rFonts w:ascii="Verdana" w:hAnsi="Verdana"/>
                  <w:sz w:val="18"/>
                </w:rPr>
                <w:t xml:space="preserve"> </w:t>
              </w:r>
            </w:ins>
            <w:r>
              <w:rPr>
                <w:rFonts w:ascii="Verdana" w:hAnsi="Verdana"/>
                <w:sz w:val="18"/>
              </w:rPr>
              <w:t xml:space="preserve">indica a los grupos que cada </w:t>
            </w:r>
            <w:del w:id="17" w:author="Pedro Verdelho" w:date="2019-01-21T19:02:00Z">
              <w:r w:rsidDel="00D153DB">
                <w:rPr>
                  <w:rFonts w:ascii="Verdana" w:hAnsi="Verdana"/>
                  <w:sz w:val="18"/>
                </w:rPr>
                <w:delText xml:space="preserve">estudiante </w:delText>
              </w:r>
            </w:del>
            <w:ins w:id="18" w:author="Pedro Verdelho" w:date="2019-01-21T19:02:00Z">
              <w:r w:rsidR="00D153DB">
                <w:rPr>
                  <w:rFonts w:ascii="Verdana" w:hAnsi="Verdana"/>
                  <w:sz w:val="18"/>
                </w:rPr>
                <w:t>alumno</w:t>
              </w:r>
              <w:r w:rsidR="00D153DB">
                <w:rPr>
                  <w:rFonts w:ascii="Verdana" w:hAnsi="Verdana"/>
                  <w:sz w:val="18"/>
                </w:rPr>
                <w:t xml:space="preserve"> </w:t>
              </w:r>
            </w:ins>
            <w:r>
              <w:rPr>
                <w:rFonts w:ascii="Verdana" w:hAnsi="Verdana"/>
                <w:sz w:val="18"/>
              </w:rPr>
              <w:t>debe seleccionar varias de las 14 declaraciones de la lista en la hoja de ejercicios (al menos dos o tres). Deben decidir dónde poner el énfasis en cada declaración.</w:t>
            </w:r>
            <w:r w:rsidR="00FA7C05">
              <w:rPr>
                <w:rFonts w:ascii="Verdana" w:hAnsi="Verdana"/>
                <w:sz w:val="18"/>
              </w:rPr>
              <w:t xml:space="preserve"> </w:t>
            </w:r>
            <w:r>
              <w:rPr>
                <w:rFonts w:ascii="Verdana" w:hAnsi="Verdana"/>
                <w:sz w:val="18"/>
              </w:rPr>
              <w:t xml:space="preserve">Luego deben pensar en dos gestos, uno grande y uno pequeño que ayuden en ese énfasis. </w:t>
            </w:r>
          </w:p>
        </w:tc>
      </w:tr>
      <w:tr w:rsidR="000A65D5" w:rsidRPr="00D82C18" w14:paraId="4103D234" w14:textId="77777777" w:rsidTr="000A65D5">
        <w:trPr>
          <w:trHeight w:val="818"/>
        </w:trPr>
        <w:tc>
          <w:tcPr>
            <w:tcW w:w="1615" w:type="dxa"/>
            <w:vAlign w:val="center"/>
          </w:tcPr>
          <w:p w14:paraId="0E4E0200" w14:textId="77777777" w:rsidR="000A65D5" w:rsidRDefault="000A65D5" w:rsidP="008364C0">
            <w:pPr>
              <w:spacing w:before="120" w:after="120" w:line="280" w:lineRule="exact"/>
              <w:jc w:val="center"/>
              <w:rPr>
                <w:rFonts w:ascii="Verdana" w:hAnsi="Verdana"/>
                <w:sz w:val="18"/>
                <w:szCs w:val="18"/>
              </w:rPr>
            </w:pPr>
            <w:r>
              <w:rPr>
                <w:rFonts w:ascii="Verdana" w:hAnsi="Verdana"/>
                <w:sz w:val="18"/>
              </w:rPr>
              <w:t>8</w:t>
            </w:r>
          </w:p>
          <w:p w14:paraId="078220A0" w14:textId="61AF7198"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262A54CC" w14:textId="1BE84803" w:rsidR="000A65D5" w:rsidRPr="000A65D5" w:rsidRDefault="000A65D5" w:rsidP="000A65D5">
            <w:pPr>
              <w:spacing w:before="120" w:after="120" w:line="280" w:lineRule="exact"/>
              <w:jc w:val="both"/>
              <w:rPr>
                <w:rFonts w:ascii="Verdana" w:hAnsi="Verdana"/>
                <w:sz w:val="18"/>
                <w:szCs w:val="18"/>
              </w:rPr>
            </w:pPr>
            <w:r>
              <w:rPr>
                <w:rFonts w:ascii="Verdana" w:hAnsi="Verdana"/>
                <w:sz w:val="18"/>
              </w:rPr>
              <w:t xml:space="preserve">Usando la misma hoja de ejercicios, durante la discusión de retroalimentación, los </w:t>
            </w:r>
            <w:del w:id="19" w:author="Pedro Verdelho" w:date="2019-01-21T19:03:00Z">
              <w:r w:rsidDel="00D153DB">
                <w:rPr>
                  <w:rFonts w:ascii="Verdana" w:hAnsi="Verdana"/>
                  <w:sz w:val="18"/>
                </w:rPr>
                <w:delText xml:space="preserve">estudiantes </w:delText>
              </w:r>
            </w:del>
            <w:ins w:id="20" w:author="Pedro Verdelho" w:date="2019-01-21T19:03:00Z">
              <w:r w:rsidR="00D153DB">
                <w:rPr>
                  <w:rFonts w:ascii="Verdana" w:hAnsi="Verdana"/>
                  <w:sz w:val="18"/>
                </w:rPr>
                <w:t>alumnos</w:t>
              </w:r>
              <w:r w:rsidR="00D153DB">
                <w:rPr>
                  <w:rFonts w:ascii="Verdana" w:hAnsi="Verdana"/>
                  <w:sz w:val="18"/>
                </w:rPr>
                <w:t xml:space="preserve"> </w:t>
              </w:r>
            </w:ins>
            <w:r>
              <w:rPr>
                <w:rFonts w:ascii="Verdana" w:hAnsi="Verdana"/>
                <w:sz w:val="18"/>
              </w:rPr>
              <w:t>deberían estar viendo cómo se explican las categorías en la diapositiva.</w:t>
            </w:r>
          </w:p>
        </w:tc>
      </w:tr>
      <w:tr w:rsidR="000A65D5" w:rsidRPr="00D82C18" w14:paraId="75CBCB1C" w14:textId="77777777" w:rsidTr="000A65D5">
        <w:trPr>
          <w:trHeight w:val="539"/>
        </w:trPr>
        <w:tc>
          <w:tcPr>
            <w:tcW w:w="1615" w:type="dxa"/>
            <w:vAlign w:val="center"/>
          </w:tcPr>
          <w:p w14:paraId="22A5CBE2" w14:textId="77777777" w:rsidR="000A65D5" w:rsidRDefault="000A65D5" w:rsidP="008364C0">
            <w:pPr>
              <w:spacing w:before="120" w:after="120" w:line="280" w:lineRule="exact"/>
              <w:jc w:val="center"/>
              <w:rPr>
                <w:rFonts w:ascii="Verdana" w:hAnsi="Verdana"/>
                <w:sz w:val="18"/>
                <w:szCs w:val="18"/>
              </w:rPr>
            </w:pPr>
            <w:r>
              <w:rPr>
                <w:rFonts w:ascii="Verdana" w:hAnsi="Verdana"/>
                <w:sz w:val="18"/>
              </w:rPr>
              <w:t>9</w:t>
            </w:r>
          </w:p>
          <w:p w14:paraId="3AA762D9" w14:textId="4D8B53A6"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4287FB98" w14:textId="1E299808" w:rsidR="000A65D5" w:rsidRPr="000A65D5" w:rsidRDefault="000A65D5" w:rsidP="00CB3026">
            <w:pPr>
              <w:spacing w:before="120" w:after="120" w:line="280" w:lineRule="exact"/>
              <w:jc w:val="both"/>
              <w:rPr>
                <w:rFonts w:ascii="Verdana" w:hAnsi="Verdana"/>
                <w:sz w:val="18"/>
                <w:szCs w:val="18"/>
              </w:rPr>
            </w:pPr>
            <w:r>
              <w:rPr>
                <w:rFonts w:ascii="Verdana" w:hAnsi="Verdana"/>
                <w:sz w:val="18"/>
              </w:rPr>
              <w:t xml:space="preserve">El </w:t>
            </w:r>
            <w:del w:id="21" w:author="Pedro Verdelho" w:date="2019-01-21T19:03:00Z">
              <w:r w:rsidDel="00D153DB">
                <w:rPr>
                  <w:rFonts w:ascii="Verdana" w:hAnsi="Verdana"/>
                  <w:sz w:val="18"/>
                </w:rPr>
                <w:delText xml:space="preserve">formador </w:delText>
              </w:r>
            </w:del>
            <w:ins w:id="22" w:author="Pedro Verdelho" w:date="2019-01-21T19:03:00Z">
              <w:r w:rsidR="00D153DB">
                <w:rPr>
                  <w:rFonts w:ascii="Verdana" w:hAnsi="Verdana"/>
                  <w:sz w:val="18"/>
                </w:rPr>
                <w:t>capacitador</w:t>
              </w:r>
              <w:r w:rsidR="00D153DB">
                <w:rPr>
                  <w:rFonts w:ascii="Verdana" w:hAnsi="Verdana"/>
                  <w:sz w:val="18"/>
                </w:rPr>
                <w:t xml:space="preserve"> </w:t>
              </w:r>
            </w:ins>
            <w:r>
              <w:rPr>
                <w:rFonts w:ascii="Verdana" w:hAnsi="Verdana"/>
                <w:sz w:val="18"/>
              </w:rPr>
              <w:t xml:space="preserve">indica a los delegados que el contacto visual es una de las herramientas más fuertes que los formadores tienen a su disposición. Deben comenzar el ejercicio con cada persona que esté colocada frente al grupo. Recordando lo que se ha dicho sobre el contacto visual, mire de persona a persona. Muévase alrededor de la mesa si lo desea. Dedique de dos a tres </w:t>
            </w:r>
            <w:r>
              <w:rPr>
                <w:rFonts w:ascii="Verdana" w:hAnsi="Verdana"/>
                <w:sz w:val="18"/>
              </w:rPr>
              <w:lastRenderedPageBreak/>
              <w:t>segundos a cada persona. A continuación, muévase aleatoriamente a otra, etc. No diga nada y piense en mirar a todos.</w:t>
            </w:r>
            <w:r w:rsidR="00FA7C05">
              <w:rPr>
                <w:rFonts w:ascii="Verdana" w:hAnsi="Verdana"/>
                <w:sz w:val="18"/>
              </w:rPr>
              <w:t xml:space="preserve"> </w:t>
            </w:r>
            <w:r>
              <w:rPr>
                <w:rFonts w:ascii="Verdana" w:hAnsi="Verdana"/>
                <w:sz w:val="18"/>
              </w:rPr>
              <w:t xml:space="preserve">Si realmente necesita hablar, cuente en voz alta. Cuando crea que ha mirado a todos dos veces, diga 'Terminado'. Cada miembro del grupo que piense que no se le miró dos veces, debe levantar </w:t>
            </w:r>
            <w:r w:rsidR="00FA7C05">
              <w:rPr>
                <w:rFonts w:ascii="Verdana" w:hAnsi="Verdana"/>
                <w:sz w:val="18"/>
              </w:rPr>
              <w:t>su mano para indicar que se le pasó por algo</w:t>
            </w:r>
            <w:r>
              <w:rPr>
                <w:rFonts w:ascii="Verdana" w:hAnsi="Verdana"/>
                <w:sz w:val="18"/>
              </w:rPr>
              <w:t xml:space="preserve">. Este ejercicio dirá a cada persona si tiene un punto ciego a la derecha o a la izquierda en el que necesite trabajar. </w:t>
            </w:r>
          </w:p>
        </w:tc>
      </w:tr>
      <w:tr w:rsidR="000A65D5" w:rsidRPr="00D82C18" w14:paraId="34645683" w14:textId="77777777" w:rsidTr="00CB3026">
        <w:tc>
          <w:tcPr>
            <w:tcW w:w="1615" w:type="dxa"/>
            <w:vAlign w:val="center"/>
          </w:tcPr>
          <w:p w14:paraId="7514EA22" w14:textId="77777777" w:rsidR="000A65D5" w:rsidRDefault="000A65D5" w:rsidP="008364C0">
            <w:pPr>
              <w:spacing w:before="120" w:after="120" w:line="280" w:lineRule="exact"/>
              <w:jc w:val="center"/>
              <w:rPr>
                <w:rFonts w:ascii="Verdana" w:hAnsi="Verdana"/>
                <w:sz w:val="18"/>
                <w:szCs w:val="18"/>
              </w:rPr>
            </w:pPr>
            <w:r>
              <w:rPr>
                <w:rFonts w:ascii="Verdana" w:hAnsi="Verdana"/>
                <w:sz w:val="18"/>
              </w:rPr>
              <w:lastRenderedPageBreak/>
              <w:t>10</w:t>
            </w:r>
          </w:p>
          <w:p w14:paraId="263BE9A9" w14:textId="3E670A98"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7063A57A" w14:textId="622CD851" w:rsidR="000A65D5" w:rsidRPr="000A65D5" w:rsidRDefault="000A65D5" w:rsidP="000A65D5">
            <w:pPr>
              <w:spacing w:before="120" w:after="120" w:line="280" w:lineRule="exact"/>
              <w:jc w:val="both"/>
              <w:rPr>
                <w:rFonts w:ascii="Verdana" w:hAnsi="Verdana"/>
                <w:sz w:val="18"/>
                <w:szCs w:val="18"/>
              </w:rPr>
            </w:pPr>
            <w:r>
              <w:rPr>
                <w:rFonts w:ascii="Verdana" w:hAnsi="Verdana"/>
                <w:sz w:val="18"/>
              </w:rPr>
              <w:t xml:space="preserve">Este ejercicio comienza pidiendo a los delegados que sugieran aspectos del comportamiento no verbal. </w:t>
            </w:r>
          </w:p>
          <w:p w14:paraId="0501F26F" w14:textId="58E401D6" w:rsidR="000A65D5" w:rsidRPr="000A65D5" w:rsidRDefault="000A65D5" w:rsidP="000A65D5">
            <w:pPr>
              <w:spacing w:before="120" w:after="120" w:line="280" w:lineRule="exact"/>
              <w:jc w:val="both"/>
              <w:rPr>
                <w:rFonts w:ascii="Verdana" w:hAnsi="Verdana"/>
                <w:sz w:val="18"/>
                <w:szCs w:val="18"/>
              </w:rPr>
            </w:pPr>
            <w:r>
              <w:rPr>
                <w:rFonts w:ascii="Verdana" w:hAnsi="Verdana"/>
                <w:sz w:val="18"/>
              </w:rPr>
              <w:t xml:space="preserve">Luego comienzan y practican para reconocer y reaccionar positivamente a la conducta no verbal en los alumnos. Cada persona se turna para hablar durante dos minutos sobre un tema favorito para el grupo. </w:t>
            </w:r>
          </w:p>
          <w:p w14:paraId="3932A935" w14:textId="3616B447" w:rsidR="000A65D5" w:rsidRPr="000A65D5" w:rsidRDefault="000A65D5" w:rsidP="000A65D5">
            <w:pPr>
              <w:spacing w:before="120" w:after="120" w:line="280" w:lineRule="exact"/>
              <w:jc w:val="both"/>
              <w:rPr>
                <w:rFonts w:ascii="Verdana" w:hAnsi="Verdana"/>
                <w:sz w:val="18"/>
                <w:szCs w:val="18"/>
              </w:rPr>
            </w:pPr>
            <w:r>
              <w:rPr>
                <w:rFonts w:ascii="Verdana" w:hAnsi="Verdana"/>
                <w:sz w:val="18"/>
              </w:rPr>
              <w:t xml:space="preserve">Los miembros del grupo que no hacen la presentación toman una tarjeta que especifica un comportamiento no verbal. Durante la charla, representarán ese comportamiento. </w:t>
            </w:r>
          </w:p>
          <w:p w14:paraId="7003A69A" w14:textId="55B86BF8" w:rsidR="000A65D5" w:rsidRPr="000A65D5" w:rsidRDefault="000A65D5" w:rsidP="000A65D5">
            <w:pPr>
              <w:spacing w:before="120" w:after="120" w:line="280" w:lineRule="exact"/>
              <w:jc w:val="both"/>
              <w:rPr>
                <w:rFonts w:ascii="Verdana" w:hAnsi="Verdana"/>
                <w:sz w:val="18"/>
                <w:szCs w:val="18"/>
              </w:rPr>
            </w:pPr>
            <w:r>
              <w:rPr>
                <w:rFonts w:ascii="Verdana" w:hAnsi="Verdana"/>
                <w:sz w:val="18"/>
              </w:rPr>
              <w:t>Durante la charla, el presentador intentará identificar y recordar tantas conductas no verbales que el grupo haya mostrado como sea posible. También tratarán de usar su propio comportamiento no verbal para alentar a sus oyentes a cambiar cualquier comportamiento negativo.</w:t>
            </w:r>
          </w:p>
          <w:p w14:paraId="4DFEDB3E" w14:textId="3A061392" w:rsidR="000A65D5" w:rsidRPr="000A65D5" w:rsidRDefault="000A65D5" w:rsidP="000A65D5">
            <w:pPr>
              <w:spacing w:before="120" w:after="120" w:line="280" w:lineRule="exact"/>
              <w:jc w:val="both"/>
              <w:rPr>
                <w:rFonts w:ascii="Verdana" w:hAnsi="Verdana"/>
                <w:sz w:val="18"/>
                <w:szCs w:val="18"/>
              </w:rPr>
            </w:pPr>
            <w:r>
              <w:rPr>
                <w:rFonts w:ascii="Verdana" w:hAnsi="Verdana"/>
                <w:sz w:val="18"/>
              </w:rPr>
              <w:t xml:space="preserve">Después de la charla, el presentador describe los comportamientos no verbales que observó. Cada persona dirá qué comportamiento se especificó en su tarjeta. </w:t>
            </w:r>
          </w:p>
          <w:p w14:paraId="637FAEDE" w14:textId="63A8CF9E" w:rsidR="000A65D5" w:rsidRPr="000A65D5" w:rsidRDefault="000A65D5" w:rsidP="00CB3026">
            <w:pPr>
              <w:spacing w:before="120" w:after="120" w:line="280" w:lineRule="exact"/>
              <w:jc w:val="both"/>
              <w:rPr>
                <w:rFonts w:ascii="Verdana" w:hAnsi="Verdana"/>
                <w:sz w:val="18"/>
                <w:szCs w:val="18"/>
              </w:rPr>
            </w:pPr>
            <w:r>
              <w:rPr>
                <w:rFonts w:ascii="Verdana" w:hAnsi="Verdana"/>
                <w:sz w:val="18"/>
              </w:rPr>
              <w:t xml:space="preserve">Los miembros del grupo también le proporcionarán comentarios al orador sobre si los comportamientos no verbales del orador lograron afectar positivamente su comportamiento en el transcurso de la presentación. </w:t>
            </w:r>
          </w:p>
        </w:tc>
      </w:tr>
      <w:tr w:rsidR="000A65D5" w:rsidRPr="00D82C18" w14:paraId="59090733" w14:textId="77777777" w:rsidTr="00652012">
        <w:trPr>
          <w:trHeight w:val="1061"/>
        </w:trPr>
        <w:tc>
          <w:tcPr>
            <w:tcW w:w="1615" w:type="dxa"/>
            <w:vAlign w:val="center"/>
          </w:tcPr>
          <w:p w14:paraId="120E46F5" w14:textId="77777777" w:rsidR="000A65D5" w:rsidRDefault="00652012" w:rsidP="008364C0">
            <w:pPr>
              <w:spacing w:before="120" w:after="120" w:line="280" w:lineRule="exact"/>
              <w:jc w:val="center"/>
              <w:rPr>
                <w:rFonts w:ascii="Verdana" w:hAnsi="Verdana"/>
                <w:sz w:val="18"/>
                <w:szCs w:val="18"/>
              </w:rPr>
            </w:pPr>
            <w:r>
              <w:rPr>
                <w:rFonts w:ascii="Verdana" w:hAnsi="Verdana"/>
                <w:sz w:val="18"/>
              </w:rPr>
              <w:t>11</w:t>
            </w:r>
          </w:p>
          <w:p w14:paraId="1637FF85" w14:textId="48C4E165"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6889FC95" w14:textId="77777777" w:rsidR="00652012" w:rsidRPr="00652012" w:rsidRDefault="00652012" w:rsidP="00652012">
            <w:pPr>
              <w:tabs>
                <w:tab w:val="left" w:pos="426"/>
                <w:tab w:val="left" w:pos="851"/>
              </w:tabs>
              <w:rPr>
                <w:rFonts w:ascii="Verdana" w:hAnsi="Verdana"/>
                <w:sz w:val="18"/>
                <w:szCs w:val="18"/>
              </w:rPr>
            </w:pPr>
            <w:r>
              <w:rPr>
                <w:rFonts w:ascii="Verdana" w:hAnsi="Verdana"/>
                <w:sz w:val="18"/>
              </w:rPr>
              <w:t>El formador debe ahora recapitular que los delegados pueden:</w:t>
            </w:r>
          </w:p>
          <w:p w14:paraId="1265AF55" w14:textId="77777777" w:rsidR="00652012" w:rsidRDefault="00652012" w:rsidP="00652012">
            <w:pPr>
              <w:pStyle w:val="PargrafodaLista"/>
              <w:numPr>
                <w:ilvl w:val="0"/>
                <w:numId w:val="10"/>
              </w:numPr>
              <w:spacing w:line="260" w:lineRule="atLeast"/>
              <w:ind w:left="333"/>
              <w:jc w:val="both"/>
              <w:rPr>
                <w:rFonts w:ascii="Verdana" w:hAnsi="Verdana"/>
                <w:sz w:val="18"/>
                <w:szCs w:val="18"/>
              </w:rPr>
            </w:pPr>
            <w:r>
              <w:rPr>
                <w:rFonts w:ascii="Verdana" w:hAnsi="Verdana"/>
                <w:sz w:val="18"/>
              </w:rPr>
              <w:t>Demostrar técnicas mejoradas de voz, gesto y contacto visual</w:t>
            </w:r>
          </w:p>
          <w:p w14:paraId="7D524AB5" w14:textId="6204115D" w:rsidR="000A65D5" w:rsidRPr="00652012" w:rsidRDefault="00652012" w:rsidP="00652012">
            <w:pPr>
              <w:pStyle w:val="PargrafodaLista"/>
              <w:numPr>
                <w:ilvl w:val="0"/>
                <w:numId w:val="10"/>
              </w:numPr>
              <w:spacing w:line="260" w:lineRule="atLeast"/>
              <w:ind w:left="333"/>
              <w:jc w:val="both"/>
              <w:rPr>
                <w:rFonts w:ascii="Verdana" w:hAnsi="Verdana"/>
                <w:sz w:val="18"/>
                <w:szCs w:val="18"/>
              </w:rPr>
            </w:pPr>
            <w:r>
              <w:rPr>
                <w:rFonts w:ascii="Verdana" w:hAnsi="Verdana"/>
                <w:sz w:val="18"/>
              </w:rPr>
              <w:t>Involucrar a su audiencia y mantener la atención</w:t>
            </w:r>
          </w:p>
        </w:tc>
      </w:tr>
      <w:tr w:rsidR="000A65D5" w:rsidRPr="00D82C18" w14:paraId="0AF50579" w14:textId="77777777" w:rsidTr="00CB3026">
        <w:tc>
          <w:tcPr>
            <w:tcW w:w="1615" w:type="dxa"/>
            <w:vAlign w:val="center"/>
          </w:tcPr>
          <w:p w14:paraId="4407C8F7" w14:textId="77777777" w:rsidR="000A65D5" w:rsidRDefault="00652012" w:rsidP="008364C0">
            <w:pPr>
              <w:spacing w:before="120" w:after="120" w:line="280" w:lineRule="exact"/>
              <w:jc w:val="center"/>
              <w:rPr>
                <w:rFonts w:ascii="Verdana" w:hAnsi="Verdana"/>
                <w:sz w:val="18"/>
                <w:szCs w:val="18"/>
              </w:rPr>
            </w:pPr>
            <w:r>
              <w:rPr>
                <w:rFonts w:ascii="Verdana" w:hAnsi="Verdana"/>
                <w:sz w:val="18"/>
              </w:rPr>
              <w:t>12</w:t>
            </w:r>
          </w:p>
          <w:p w14:paraId="4A661CB3" w14:textId="79B58D6F" w:rsidR="002F0D73" w:rsidRDefault="002F0D73" w:rsidP="008364C0">
            <w:pPr>
              <w:spacing w:before="120" w:after="120" w:line="280" w:lineRule="exact"/>
              <w:jc w:val="center"/>
              <w:rPr>
                <w:rFonts w:ascii="Verdana" w:hAnsi="Verdana"/>
                <w:sz w:val="18"/>
                <w:szCs w:val="18"/>
              </w:rPr>
            </w:pPr>
            <w:r>
              <w:rPr>
                <w:rFonts w:ascii="Verdana" w:hAnsi="Verdana"/>
                <w:sz w:val="18"/>
              </w:rPr>
              <w:t>Obligatorio</w:t>
            </w:r>
          </w:p>
        </w:tc>
        <w:tc>
          <w:tcPr>
            <w:tcW w:w="7395" w:type="dxa"/>
            <w:gridSpan w:val="2"/>
            <w:vAlign w:val="center"/>
          </w:tcPr>
          <w:p w14:paraId="4A67CB74" w14:textId="0E74FCF6" w:rsidR="000A65D5" w:rsidRPr="00652012" w:rsidRDefault="00652012" w:rsidP="00CB3026">
            <w:pPr>
              <w:spacing w:before="120" w:after="120" w:line="280" w:lineRule="exact"/>
              <w:jc w:val="both"/>
              <w:rPr>
                <w:rFonts w:ascii="Verdana" w:hAnsi="Verdana"/>
                <w:sz w:val="18"/>
                <w:szCs w:val="18"/>
              </w:rPr>
            </w:pPr>
            <w:r>
              <w:rPr>
                <w:rFonts w:ascii="Verdana" w:hAnsi="Verdana"/>
                <w:sz w:val="18"/>
              </w:rPr>
              <w:t xml:space="preserve">Esta diapositiva debe ser utilizada por los </w:t>
            </w:r>
            <w:del w:id="23" w:author="Pedro Verdelho" w:date="2019-01-21T19:04:00Z">
              <w:r w:rsidDel="00D153DB">
                <w:rPr>
                  <w:rFonts w:ascii="Verdana" w:hAnsi="Verdana"/>
                  <w:sz w:val="18"/>
                </w:rPr>
                <w:delText xml:space="preserve">formadores </w:delText>
              </w:r>
            </w:del>
            <w:ins w:id="24" w:author="Pedro Verdelho" w:date="2019-01-21T19:04:00Z">
              <w:r w:rsidR="00D153DB">
                <w:rPr>
                  <w:rFonts w:ascii="Verdana" w:hAnsi="Verdana"/>
                  <w:sz w:val="18"/>
                </w:rPr>
                <w:t>capacitadores</w:t>
              </w:r>
              <w:r w:rsidR="00D153DB">
                <w:rPr>
                  <w:rFonts w:ascii="Verdana" w:hAnsi="Verdana"/>
                  <w:sz w:val="18"/>
                </w:rPr>
                <w:t xml:space="preserve"> </w:t>
              </w:r>
            </w:ins>
            <w:r>
              <w:rPr>
                <w:rFonts w:ascii="Verdana" w:hAnsi="Verdana"/>
                <w:sz w:val="18"/>
              </w:rPr>
              <w:t xml:space="preserve">para abordar cualquier problema final planteado por la clase y también para </w:t>
            </w:r>
            <w:r w:rsidR="00FA7C05">
              <w:rPr>
                <w:rFonts w:ascii="Verdana" w:hAnsi="Verdana"/>
                <w:sz w:val="18"/>
              </w:rPr>
              <w:t>presentar</w:t>
            </w:r>
            <w:r>
              <w:rPr>
                <w:rFonts w:ascii="Verdana" w:hAnsi="Verdana"/>
                <w:sz w:val="18"/>
              </w:rPr>
              <w:t xml:space="preserve"> cualquier área que el </w:t>
            </w:r>
            <w:del w:id="25" w:author="Pedro Verdelho" w:date="2019-01-21T19:04:00Z">
              <w:r w:rsidDel="0048057F">
                <w:rPr>
                  <w:rFonts w:ascii="Verdana" w:hAnsi="Verdana"/>
                  <w:sz w:val="18"/>
                </w:rPr>
                <w:delText xml:space="preserve">formador </w:delText>
              </w:r>
            </w:del>
            <w:ins w:id="26" w:author="Pedro Verdelho" w:date="2019-01-21T19:04:00Z">
              <w:r w:rsidR="0048057F">
                <w:rPr>
                  <w:rFonts w:ascii="Verdana" w:hAnsi="Verdana"/>
                  <w:sz w:val="18"/>
                </w:rPr>
                <w:t>capacitador</w:t>
              </w:r>
              <w:r w:rsidR="0048057F">
                <w:rPr>
                  <w:rFonts w:ascii="Verdana" w:hAnsi="Verdana"/>
                  <w:sz w:val="18"/>
                </w:rPr>
                <w:t xml:space="preserve"> </w:t>
              </w:r>
            </w:ins>
            <w:r>
              <w:rPr>
                <w:rFonts w:ascii="Verdana" w:hAnsi="Verdana"/>
                <w:sz w:val="18"/>
              </w:rPr>
              <w:t>crea que debe enfatizarse antes de finalizar la sesión.</w:t>
            </w:r>
          </w:p>
        </w:tc>
      </w:tr>
      <w:tr w:rsidR="00CB3026" w:rsidRPr="00D82C18" w14:paraId="2ECF09B7" w14:textId="77777777" w:rsidTr="00CB3026">
        <w:trPr>
          <w:trHeight w:val="1412"/>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rPr>
              <w:t>Ejercicios prácticos</w:t>
            </w:r>
          </w:p>
          <w:p w14:paraId="04D65D89" w14:textId="38DFDED5" w:rsidR="00CB3026" w:rsidRPr="00652012" w:rsidRDefault="00652012" w:rsidP="00652012">
            <w:pPr>
              <w:spacing w:before="120" w:after="120" w:line="280" w:lineRule="exact"/>
              <w:rPr>
                <w:rFonts w:ascii="Verdana" w:hAnsi="Verdana"/>
                <w:sz w:val="18"/>
                <w:szCs w:val="18"/>
              </w:rPr>
            </w:pPr>
            <w:r>
              <w:rPr>
                <w:rFonts w:ascii="Verdana" w:hAnsi="Verdana"/>
                <w:sz w:val="18"/>
              </w:rPr>
              <w:t>Los ejercicios prácticos en esta sesión están diseñados para estimular el debate sobre los temas de la sesión. Todos los ejercicios están bien documentados con instrucciones claras sobre cómo se llevarán a cabo.</w:t>
            </w:r>
          </w:p>
        </w:tc>
      </w:tr>
      <w:tr w:rsidR="00CB3026" w:rsidRPr="00D82C18" w14:paraId="603967A2" w14:textId="77777777" w:rsidTr="00801300">
        <w:tc>
          <w:tcPr>
            <w:tcW w:w="9010" w:type="dxa"/>
            <w:gridSpan w:val="3"/>
            <w:vAlign w:val="center"/>
          </w:tcPr>
          <w:p w14:paraId="57B48D1E" w14:textId="120D0C4F" w:rsidR="00CB3026" w:rsidRDefault="00CB3026" w:rsidP="00CB3026">
            <w:pPr>
              <w:spacing w:before="120" w:after="120" w:line="280" w:lineRule="exact"/>
              <w:rPr>
                <w:rFonts w:ascii="Verdana" w:hAnsi="Verdana"/>
                <w:b/>
                <w:sz w:val="22"/>
                <w:szCs w:val="22"/>
              </w:rPr>
            </w:pPr>
            <w:del w:id="27" w:author="Pedro Verdelho" w:date="2019-01-21T19:04:00Z">
              <w:r w:rsidDel="0048057F">
                <w:rPr>
                  <w:rFonts w:ascii="Verdana" w:hAnsi="Verdana"/>
                  <w:b/>
                  <w:sz w:val="22"/>
                </w:rPr>
                <w:delText>Evaluación/v</w:delText>
              </w:r>
            </w:del>
            <w:ins w:id="28" w:author="Pedro Verdelho" w:date="2019-01-21T19:04:00Z">
              <w:r w:rsidR="0048057F">
                <w:rPr>
                  <w:rFonts w:ascii="Verdana" w:hAnsi="Verdana"/>
                  <w:b/>
                  <w:sz w:val="22"/>
                </w:rPr>
                <w:t>V</w:t>
              </w:r>
            </w:ins>
            <w:bookmarkStart w:id="29" w:name="_GoBack"/>
            <w:bookmarkEnd w:id="29"/>
            <w:r>
              <w:rPr>
                <w:rFonts w:ascii="Verdana" w:hAnsi="Verdana"/>
                <w:b/>
                <w:sz w:val="22"/>
              </w:rPr>
              <w:t>erificación de conocimientos</w:t>
            </w:r>
          </w:p>
          <w:p w14:paraId="4496975B" w14:textId="1B81E0EE" w:rsidR="00CB3026" w:rsidRPr="00652012" w:rsidRDefault="00652012" w:rsidP="00CB3026">
            <w:pPr>
              <w:spacing w:before="120" w:after="120" w:line="280" w:lineRule="exact"/>
              <w:rPr>
                <w:rFonts w:ascii="Verdana" w:hAnsi="Verdana"/>
                <w:sz w:val="18"/>
                <w:szCs w:val="18"/>
              </w:rPr>
            </w:pPr>
            <w:r>
              <w:rPr>
                <w:rFonts w:ascii="Verdana" w:hAnsi="Verdana"/>
                <w:sz w:val="18"/>
              </w:rPr>
              <w:t>El formador debe verificar el conocimiento y la comprensión haciendo las preguntas pertinentes durante cada uno de los aspectos de la sesión.</w:t>
            </w:r>
          </w:p>
        </w:tc>
      </w:tr>
    </w:tbl>
    <w:p w14:paraId="15498912" w14:textId="77777777" w:rsidR="00D82C18" w:rsidRPr="00D82C18" w:rsidRDefault="00D82C18">
      <w:pPr>
        <w:rPr>
          <w:rFonts w:ascii="Verdana" w:hAnsi="Verdana"/>
        </w:rPr>
      </w:pPr>
    </w:p>
    <w:sectPr w:rsidR="00D82C18" w:rsidRPr="00D82C18" w:rsidSect="000A65D5">
      <w:pgSz w:w="11900" w:h="16840"/>
      <w:pgMar w:top="783" w:right="137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00000001"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AB3"/>
    <w:multiLevelType w:val="hybridMultilevel"/>
    <w:tmpl w:val="297A8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C524F"/>
    <w:multiLevelType w:val="hybridMultilevel"/>
    <w:tmpl w:val="D91ED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7E5DD9"/>
    <w:multiLevelType w:val="hybridMultilevel"/>
    <w:tmpl w:val="10644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1"/>
  </w:num>
  <w:num w:numId="7">
    <w:abstractNumId w:val="2"/>
  </w:num>
  <w:num w:numId="8">
    <w:abstractNumId w:val="8"/>
  </w:num>
  <w:num w:numId="9">
    <w:abstractNumId w:val="7"/>
  </w:num>
  <w:num w:numId="10">
    <w:abstractNumId w:val="10"/>
  </w:num>
  <w:num w:numId="11">
    <w:abstractNumId w:val="0"/>
  </w:num>
  <w:num w:numId="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1"/>
  <w:doNotDisplayPageBoundaries/>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A65D5"/>
    <w:rsid w:val="00271010"/>
    <w:rsid w:val="002F0D73"/>
    <w:rsid w:val="003630ED"/>
    <w:rsid w:val="0048057F"/>
    <w:rsid w:val="005703B7"/>
    <w:rsid w:val="005A4E47"/>
    <w:rsid w:val="00652012"/>
    <w:rsid w:val="006E170F"/>
    <w:rsid w:val="008364C0"/>
    <w:rsid w:val="00895F01"/>
    <w:rsid w:val="008E3FE7"/>
    <w:rsid w:val="00A03CF0"/>
    <w:rsid w:val="00A4110D"/>
    <w:rsid w:val="00A734A5"/>
    <w:rsid w:val="00C023BF"/>
    <w:rsid w:val="00C541A2"/>
    <w:rsid w:val="00CB02C4"/>
    <w:rsid w:val="00CB3026"/>
    <w:rsid w:val="00CE0BD5"/>
    <w:rsid w:val="00D153DB"/>
    <w:rsid w:val="00D82C18"/>
    <w:rsid w:val="00E13BE7"/>
    <w:rsid w:val="00E7344B"/>
    <w:rsid w:val="00E95703"/>
    <w:rsid w:val="00F62A15"/>
    <w:rsid w:val="00FA7C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C023BF"/>
    <w:pPr>
      <w:spacing w:before="100" w:beforeAutospacing="1" w:after="100" w:afterAutospacing="1"/>
    </w:pPr>
    <w:rPr>
      <w:rFonts w:ascii="Times New Roman" w:hAnsi="Times New Roman" w:cs="Times New Roman"/>
    </w:rPr>
  </w:style>
  <w:style w:type="paragraph" w:styleId="Cabealho">
    <w:name w:val="header"/>
    <w:basedOn w:val="Normal"/>
    <w:link w:val="CabealhoCarter"/>
    <w:rsid w:val="00CE0BD5"/>
    <w:pPr>
      <w:tabs>
        <w:tab w:val="center" w:pos="4536"/>
        <w:tab w:val="right" w:pos="9072"/>
      </w:tabs>
      <w:spacing w:line="260" w:lineRule="atLeast"/>
      <w:jc w:val="both"/>
    </w:pPr>
    <w:rPr>
      <w:rFonts w:ascii="Calibri" w:eastAsia="Calibri" w:hAnsi="Calibri" w:cs="Times New Roman"/>
      <w:sz w:val="20"/>
      <w:szCs w:val="20"/>
    </w:rPr>
  </w:style>
  <w:style w:type="character" w:customStyle="1" w:styleId="CabealhoCarter">
    <w:name w:val="Cabeçalho Caráter"/>
    <w:basedOn w:val="Tipodeletrapredefinidodopargrafo"/>
    <w:link w:val="Cabealho"/>
    <w:rsid w:val="00CE0BD5"/>
    <w:rPr>
      <w:rFonts w:ascii="Calibri" w:eastAsia="Calibri" w:hAnsi="Calibri" w:cs="Times New Roman"/>
      <w:sz w:val="20"/>
      <w:szCs w:val="20"/>
      <w:lang w:val="es-ES" w:eastAsia="es-ES"/>
    </w:rPr>
  </w:style>
  <w:style w:type="paragraph" w:customStyle="1" w:styleId="Bulletpoints">
    <w:name w:val="Bullet points"/>
    <w:basedOn w:val="Normal"/>
    <w:rsid w:val="00CE0BD5"/>
    <w:pPr>
      <w:numPr>
        <w:numId w:val="8"/>
      </w:numPr>
      <w:spacing w:after="120" w:line="260" w:lineRule="exact"/>
      <w:jc w:val="both"/>
    </w:pPr>
    <w:rPr>
      <w:rFonts w:ascii="Times" w:eastAsia="Calibri" w:hAnsi="Times" w:cs="Times New Roman"/>
      <w:color w:val="0000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5204477">
      <w:bodyDiv w:val="1"/>
      <w:marLeft w:val="0"/>
      <w:marRight w:val="0"/>
      <w:marTop w:val="0"/>
      <w:marBottom w:val="0"/>
      <w:divBdr>
        <w:top w:val="none" w:sz="0" w:space="0" w:color="auto"/>
        <w:left w:val="none" w:sz="0" w:space="0" w:color="auto"/>
        <w:bottom w:val="none" w:sz="0" w:space="0" w:color="auto"/>
        <w:right w:val="none" w:sz="0" w:space="0" w:color="auto"/>
      </w:divBdr>
    </w:div>
    <w:div w:id="956369849">
      <w:bodyDiv w:val="1"/>
      <w:marLeft w:val="0"/>
      <w:marRight w:val="0"/>
      <w:marTop w:val="0"/>
      <w:marBottom w:val="0"/>
      <w:divBdr>
        <w:top w:val="none" w:sz="0" w:space="0" w:color="auto"/>
        <w:left w:val="none" w:sz="0" w:space="0" w:color="auto"/>
        <w:bottom w:val="none" w:sz="0" w:space="0" w:color="auto"/>
        <w:right w:val="none" w:sz="0" w:space="0" w:color="auto"/>
      </w:divBdr>
    </w:div>
    <w:div w:id="1246913507">
      <w:bodyDiv w:val="1"/>
      <w:marLeft w:val="0"/>
      <w:marRight w:val="0"/>
      <w:marTop w:val="0"/>
      <w:marBottom w:val="0"/>
      <w:divBdr>
        <w:top w:val="none" w:sz="0" w:space="0" w:color="auto"/>
        <w:left w:val="none" w:sz="0" w:space="0" w:color="auto"/>
        <w:bottom w:val="none" w:sz="0" w:space="0" w:color="auto"/>
        <w:right w:val="none" w:sz="0" w:space="0" w:color="auto"/>
      </w:divBdr>
    </w:div>
    <w:div w:id="1850482799">
      <w:bodyDiv w:val="1"/>
      <w:marLeft w:val="0"/>
      <w:marRight w:val="0"/>
      <w:marTop w:val="0"/>
      <w:marBottom w:val="0"/>
      <w:divBdr>
        <w:top w:val="none" w:sz="0" w:space="0" w:color="auto"/>
        <w:left w:val="none" w:sz="0" w:space="0" w:color="auto"/>
        <w:bottom w:val="none" w:sz="0" w:space="0" w:color="auto"/>
        <w:right w:val="none" w:sz="0" w:space="0" w:color="auto"/>
      </w:divBdr>
    </w:div>
    <w:div w:id="21247603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1144</Words>
  <Characters>6183</Characters>
  <Application>Microsoft Office Word</Application>
  <DocSecurity>0</DocSecurity>
  <Lines>51</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5</cp:revision>
  <dcterms:created xsi:type="dcterms:W3CDTF">2017-06-15T13:02:00Z</dcterms:created>
  <dcterms:modified xsi:type="dcterms:W3CDTF">2019-01-21T19:04:00Z</dcterms:modified>
</cp:coreProperties>
</file>